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3906" w:rsidP="00EC2A38" w:rsidRDefault="00EC2A38" w14:paraId="6A05A809" w14:textId="74F8694B">
      <w:pPr>
        <w:jc w:val="center"/>
      </w:pPr>
      <w:r>
        <w:t>October 12, 2021</w:t>
      </w:r>
    </w:p>
    <w:p w:rsidR="00EC2A38" w:rsidP="00EC2A38" w:rsidRDefault="00EC2A38" w14:paraId="78EC4F57" w14:textId="1CACA86E"/>
    <w:p w:rsidR="00EC2A38" w:rsidP="00EC2A38" w:rsidRDefault="00EC2A38" w14:paraId="26C64620" w14:textId="0BE5D9CD">
      <w:r>
        <w:t>President Rodney Bordeaux</w:t>
      </w:r>
    </w:p>
    <w:p w:rsidR="00FE2062" w:rsidP="00EC2A38" w:rsidRDefault="00FE2062" w14:paraId="0BE14CA4" w14:textId="20EC5792">
      <w:r>
        <w:t>Rosebud Sioux Tribe</w:t>
      </w:r>
    </w:p>
    <w:p w:rsidR="00FE2062" w:rsidP="00EC2A38" w:rsidRDefault="00FE2062" w14:paraId="25E831B1" w14:textId="15CE6A31">
      <w:r>
        <w:t>P.O. Box 430</w:t>
      </w:r>
    </w:p>
    <w:p w:rsidR="00FE2062" w:rsidP="00EC2A38" w:rsidRDefault="00FE2062" w14:paraId="2ACC9D50" w14:textId="36525E7F">
      <w:r>
        <w:t>11</w:t>
      </w:r>
      <w:r w:rsidRPr="00FE2062">
        <w:rPr>
          <w:vertAlign w:val="superscript"/>
        </w:rPr>
        <w:t>th</w:t>
      </w:r>
      <w:r>
        <w:t xml:space="preserve"> Legion Avenue</w:t>
      </w:r>
    </w:p>
    <w:p w:rsidR="00FE2062" w:rsidP="00EC2A38" w:rsidRDefault="00FE2062" w14:paraId="10FFF95E" w14:textId="3AEB06BB">
      <w:r>
        <w:t>Rosebud, South Dakota 57570</w:t>
      </w:r>
    </w:p>
    <w:p w:rsidR="00FE2062" w:rsidP="00EC2A38" w:rsidRDefault="00FE2062" w14:paraId="656DFD5D" w14:textId="479DB2EC"/>
    <w:p w:rsidR="00FE2062" w:rsidP="00EC2A38" w:rsidRDefault="00FE2062" w14:paraId="07E5F549" w14:textId="2FC8251E">
      <w:r>
        <w:t>Dear President Bordeaux;</w:t>
      </w:r>
    </w:p>
    <w:p w:rsidR="00FE2062" w:rsidP="00EC2A38" w:rsidRDefault="00FE2062" w14:paraId="2C44C35F" w14:textId="6507DFD3"/>
    <w:p w:rsidR="00FE2062" w:rsidP="00EC2A38" w:rsidRDefault="00D8559A" w14:paraId="7A228EB5" w14:textId="63E0BD65">
      <w:r w:rsidR="00D8559A">
        <w:rPr/>
        <w:t xml:space="preserve">I’m writing in response to the September 17, 2021 letter </w:t>
      </w:r>
      <w:r w:rsidR="00DC1C7F">
        <w:rPr/>
        <w:t xml:space="preserve">to Secretary of Interior </w:t>
      </w:r>
      <w:proofErr w:type="spellStart"/>
      <w:r w:rsidR="00DC1C7F">
        <w:rPr/>
        <w:t>Haaland</w:t>
      </w:r>
      <w:proofErr w:type="spellEnd"/>
      <w:r w:rsidR="00DC1C7F">
        <w:rPr/>
        <w:t xml:space="preserve"> </w:t>
      </w:r>
      <w:r w:rsidR="00D8559A">
        <w:rPr/>
        <w:t xml:space="preserve">from Ione Quigley, Tribal Historic Preservation Office, regarding the </w:t>
      </w:r>
      <w:r w:rsidR="00DC1C7F">
        <w:rPr/>
        <w:t>incidental take permit (I</w:t>
      </w:r>
      <w:ins w:author="Burgess, Angela" w:date="2021-10-13T18:43:21.751Z" w:id="618636357">
        <w:r w:rsidR="0A549785">
          <w:t>T</w:t>
        </w:r>
      </w:ins>
      <w:del w:author="Burgess, Angela" w:date="2021-10-13T18:43:21.404Z" w:id="185382534">
        <w:r w:rsidDel="00DC1C7F">
          <w:delText>C</w:delText>
        </w:r>
      </w:del>
      <w:r w:rsidR="00DC1C7F">
        <w:rPr/>
        <w:t xml:space="preserve">P) issued for the </w:t>
      </w:r>
      <w:r w:rsidR="00D8559A">
        <w:rPr/>
        <w:t xml:space="preserve">R-Project Transmission Line (attached). </w:t>
      </w:r>
      <w:r w:rsidR="00DC1C7F">
        <w:rPr/>
        <w:t>The I</w:t>
      </w:r>
      <w:ins w:author="Burgess, Angela" w:date="2021-10-13T18:43:25.01Z" w:id="1324814093">
        <w:r w:rsidR="523F9FC8">
          <w:t>T</w:t>
        </w:r>
      </w:ins>
      <w:del w:author="Burgess, Angela" w:date="2021-10-13T18:43:24.629Z" w:id="1160342685">
        <w:r w:rsidDel="00DC1C7F">
          <w:delText>C</w:delText>
        </w:r>
      </w:del>
      <w:r w:rsidR="00DC1C7F">
        <w:rPr/>
        <w:t xml:space="preserve">P has been </w:t>
      </w:r>
      <w:ins w:author="Burgess, Angela" w:date="2021-10-13T18:44:36.767Z" w:id="813300355">
        <w:r w:rsidR="03EE0CD5">
          <w:t>vacated</w:t>
        </w:r>
      </w:ins>
      <w:del w:author="Burgess, Angela" w:date="2021-10-13T18:44:34.059Z" w:id="1807214404">
        <w:r w:rsidDel="00DC1C7F">
          <w:delText>rescinded</w:delText>
        </w:r>
      </w:del>
      <w:r w:rsidR="00DC1C7F">
        <w:rPr/>
        <w:t xml:space="preserve"> and we are </w:t>
      </w:r>
      <w:r w:rsidR="00091D12">
        <w:rPr/>
        <w:t xml:space="preserve">now </w:t>
      </w:r>
      <w:r w:rsidR="00DC1C7F">
        <w:rPr/>
        <w:t>beginning coordinat</w:t>
      </w:r>
      <w:r w:rsidR="00091D12">
        <w:rPr/>
        <w:t>ion</w:t>
      </w:r>
      <w:r w:rsidR="00DC1C7F">
        <w:rPr/>
        <w:t xml:space="preserve"> with the Nebraska Public Power District (NPPD)</w:t>
      </w:r>
      <w:del w:author="Burgess, Angela" w:date="2021-10-13T18:44:51.545Z" w:id="489843072">
        <w:r w:rsidDel="00DC1C7F">
          <w:delText xml:space="preserve"> to perform a supplemental Environmental Impact Statement (SEIS</w:delText>
        </w:r>
      </w:del>
      <w:r w:rsidR="00DC1C7F">
        <w:rPr/>
        <w:t xml:space="preserve">) </w:t>
      </w:r>
      <w:ins w:author="Burgess, Angela" w:date="2021-10-13T18:44:57.555Z" w:id="1427887367">
        <w:r w:rsidR="3FC8DF2B">
          <w:t xml:space="preserve">on </w:t>
        </w:r>
      </w:ins>
      <w:ins w:author="Burgess, Angela" w:date="2021-10-13T18:49:04.386Z" w:id="1564694434">
        <w:r w:rsidR="20927EB2">
          <w:t>their</w:t>
        </w:r>
      </w:ins>
      <w:ins w:author="Burgess, Angela" w:date="2021-10-13T18:44:57.555Z" w:id="292196364">
        <w:r w:rsidR="3FC8DF2B">
          <w:t xml:space="preserve"> next steps </w:t>
        </w:r>
      </w:ins>
      <w:ins w:author="Burgess, Angela" w:date="2021-10-13T18:45:17.879Z" w:id="1560796398">
        <w:r w:rsidR="3FC8DF2B">
          <w:t xml:space="preserve">associated </w:t>
        </w:r>
      </w:ins>
      <w:ins w:author="Burgess, Angela" w:date="2021-10-13T18:49:11.037Z" w:id="386814177">
        <w:r w:rsidR="2ECF3556">
          <w:t>with a</w:t>
        </w:r>
      </w:ins>
      <w:ins w:author="Burgess, Angela" w:date="2021-10-13T18:57:23.47Z" w:id="762655900">
        <w:r w:rsidR="04BBD02A">
          <w:t>n</w:t>
        </w:r>
      </w:ins>
      <w:ins w:author="Burgess, Angela" w:date="2021-10-13T18:45:17.879Z" w:id="587691785">
        <w:r w:rsidR="3FC8DF2B">
          <w:t xml:space="preserve"> updated ITP </w:t>
        </w:r>
      </w:ins>
      <w:ins w:author="Burgess, Angela" w:date="2021-10-13T18:47:04.965Z" w:id="182035218">
        <w:r w:rsidR="1A9E11C5">
          <w:t>application</w:t>
        </w:r>
      </w:ins>
      <w:ins w:author="Burgess, Angela" w:date="2021-10-13T18:45:17.879Z" w:id="316619217">
        <w:r w:rsidR="3FC8DF2B">
          <w:t xml:space="preserve"> </w:t>
        </w:r>
      </w:ins>
      <w:ins w:author="Burgess, Angela" w:date="2021-10-13T18:49:23.725Z" w:id="1284048642">
        <w:r w:rsidR="403ED833">
          <w:t xml:space="preserve">and Habitat Conservation Plan </w:t>
        </w:r>
      </w:ins>
      <w:r w:rsidR="00DC1C7F">
        <w:rPr/>
        <w:t xml:space="preserve">for the proposed project. </w:t>
      </w:r>
      <w:ins w:author="Burgess, Angela" w:date="2021-10-13T18:46:40.766Z" w:id="899519003">
        <w:r w:rsidR="670AA0D9">
          <w:t xml:space="preserve">The </w:t>
        </w:r>
      </w:ins>
      <w:ins w:author="Burgess, Angela" w:date="2021-10-13T18:47:16.799Z" w:id="1123471703">
        <w:r w:rsidR="67CFFDC2">
          <w:t>U.S. Fish and Wildlife Service’s (</w:t>
        </w:r>
      </w:ins>
      <w:ins w:author="Burgess, Angela" w:date="2021-10-13T18:46:40.766Z" w:id="1699790944">
        <w:r w:rsidR="670AA0D9">
          <w:t>FWS</w:t>
        </w:r>
      </w:ins>
      <w:ins w:author="Burgess, Angela" w:date="2021-10-13T18:47:19.27Z" w:id="104351338">
        <w:r w:rsidR="5550BF28">
          <w:t>)</w:t>
        </w:r>
      </w:ins>
      <w:ins w:author="Burgess, Angela" w:date="2021-10-13T18:46:40.766Z" w:id="1987053884">
        <w:r w:rsidR="670AA0D9">
          <w:t xml:space="preserve"> review of a</w:t>
        </w:r>
      </w:ins>
      <w:ins w:author="Burgess, Angela" w:date="2021-10-13T18:47:23.628Z" w:id="1578896599">
        <w:r w:rsidR="61ED9980">
          <w:t>ny</w:t>
        </w:r>
      </w:ins>
      <w:ins w:author="Burgess, Angela" w:date="2021-10-13T18:46:40.766Z" w:id="172741733">
        <w:r w:rsidR="670AA0D9">
          <w:t xml:space="preserve"> ITP</w:t>
        </w:r>
      </w:ins>
      <w:ins w:author="Burgess, Angela" w:date="2021-10-13T18:45:50.932Z" w:id="2076389358">
        <w:r w:rsidR="0589DD36">
          <w:t xml:space="preserve"> application</w:t>
        </w:r>
        <w:r w:rsidR="0589DD36">
          <w:t xml:space="preserve"> require</w:t>
        </w:r>
      </w:ins>
      <w:ins w:author="Burgess, Angela" w:date="2021-10-13T18:46:54.012Z" w:id="1340514847">
        <w:r w:rsidR="54632E21">
          <w:t>s</w:t>
        </w:r>
      </w:ins>
      <w:ins w:author="Burgess, Angela" w:date="2021-10-13T18:45:50.932Z" w:id="677348536">
        <w:r w:rsidR="0589DD36">
          <w:t xml:space="preserve"> the</w:t>
        </w:r>
      </w:ins>
      <w:ins w:author="Burgess, Angela" w:date="2021-10-13T18:46:19.56Z" w:id="318552566">
        <w:r w:rsidR="6FEB95DD">
          <w:t xml:space="preserve"> </w:t>
        </w:r>
        <w:r w:rsidR="0589DD36">
          <w:t>National Environmental Policy Act compliance</w:t>
        </w:r>
      </w:ins>
      <w:ins w:author="Burgess, Angela" w:date="2021-10-13T18:47:55.18Z" w:id="1328941816">
        <w:r w:rsidR="29C97367">
          <w:t xml:space="preserve"> and Government-to-Government consultation. </w:t>
        </w:r>
      </w:ins>
      <w:ins w:author="Burgess, Angela" w:date="2021-10-13T18:45:50.932Z" w:id="1651956063">
        <w:r w:rsidR="0589DD36">
          <w:t xml:space="preserve"> </w:t>
        </w:r>
      </w:ins>
      <w:r w:rsidR="00091D12">
        <w:rPr/>
        <w:t xml:space="preserve">The </w:t>
      </w:r>
      <w:del w:author="Burgess, Angela" w:date="2021-10-13T18:45:56.021Z" w:id="186853570">
        <w:r w:rsidDel="00091D12">
          <w:delText>U.S. Fish and Wildlife Service (</w:delText>
        </w:r>
      </w:del>
      <w:r w:rsidR="00091D12">
        <w:rPr/>
        <w:t>FWS</w:t>
      </w:r>
      <w:del w:author="Burgess, Angela" w:date="2021-10-13T18:45:59.96Z" w:id="106679977">
        <w:r w:rsidDel="00091D12">
          <w:delText>)</w:delText>
        </w:r>
      </w:del>
      <w:r w:rsidR="00091D12">
        <w:rPr/>
        <w:t xml:space="preserve"> recognizes th</w:t>
      </w:r>
      <w:r w:rsidR="00091D12">
        <w:rPr/>
        <w:t>e Rosebud Sioux Tribe’s status as a sovereign nation, and communication of input opportunities will again be provided, and we look forward to</w:t>
      </w:r>
      <w:r w:rsidR="00056EE5">
        <w:rPr/>
        <w:t xml:space="preserve"> Government</w:t>
      </w:r>
      <w:r w:rsidR="2677DA7A">
        <w:rPr/>
        <w:t>-</w:t>
      </w:r>
      <w:r w:rsidR="00056EE5">
        <w:rPr/>
        <w:t>to</w:t>
      </w:r>
      <w:r w:rsidR="2A5DB7C6">
        <w:rPr/>
        <w:t>-</w:t>
      </w:r>
      <w:r w:rsidR="00056EE5">
        <w:rPr/>
        <w:t>Government consultation</w:t>
      </w:r>
      <w:commentRangeStart w:id="4221071"/>
      <w:commentRangeStart w:id="419877358"/>
      <w:del w:author="Burgess, Angela" w:date="2021-10-13T18:47:58.279Z" w:id="466908344">
        <w:r w:rsidDel="00056EE5">
          <w:delText xml:space="preserve"> during the comment period</w:delText>
        </w:r>
      </w:del>
      <w:commentRangeEnd w:id="4221071"/>
      <w:r>
        <w:rPr>
          <w:rStyle w:val="CommentReference"/>
        </w:rPr>
        <w:commentReference w:id="4221071"/>
      </w:r>
      <w:commentRangeEnd w:id="419877358"/>
      <w:r>
        <w:rPr>
          <w:rStyle w:val="CommentReference"/>
        </w:rPr>
        <w:commentReference w:id="419877358"/>
      </w:r>
      <w:r w:rsidR="00056EE5">
        <w:rPr/>
        <w:t xml:space="preserve">. </w:t>
      </w:r>
      <w:r w:rsidR="00091D12">
        <w:rPr/>
        <w:t xml:space="preserve"> </w:t>
      </w:r>
      <w:r w:rsidR="00D8559A">
        <w:rPr/>
        <w:t xml:space="preserve">  </w:t>
      </w:r>
    </w:p>
    <w:p w:rsidRPr="00EC2A38" w:rsidR="00FE2062" w:rsidP="00EC2A38" w:rsidRDefault="00FE2062" w14:paraId="176C749D" w14:textId="77777777"/>
    <w:p w:rsidRPr="00954027" w:rsidR="006021C4" w:rsidP="7071F9AB" w:rsidRDefault="00091D12" w14:paraId="5A39BBE3" w14:textId="15469915">
      <w:pPr>
        <w:pStyle w:val="Normal"/>
      </w:pPr>
      <w:r w:rsidR="00091D12">
        <w:rPr/>
        <w:t xml:space="preserve">The FWS recognizes that the Rosebud Sioux Tribe </w:t>
      </w:r>
      <w:r w:rsidR="00FE2062">
        <w:rPr/>
        <w:t xml:space="preserve">may have a deep spiritual, historical, and cultural connection to the </w:t>
      </w:r>
      <w:r w:rsidR="00FE2062">
        <w:rPr/>
        <w:t>project area</w:t>
      </w:r>
      <w:r w:rsidR="00FE2062">
        <w:rPr/>
        <w:t xml:space="preserve"> and appreciates any information </w:t>
      </w:r>
      <w:r w:rsidR="00091D12">
        <w:rPr/>
        <w:t xml:space="preserve">and input that </w:t>
      </w:r>
      <w:r w:rsidR="00FE2062">
        <w:rPr/>
        <w:t xml:space="preserve">you can provide. We look forward to working with you </w:t>
      </w:r>
      <w:r w:rsidR="00056EE5">
        <w:rPr/>
        <w:t xml:space="preserve">and the Tribal Council </w:t>
      </w:r>
      <w:r w:rsidR="00FE2062">
        <w:rPr/>
        <w:t xml:space="preserve">on this project. If you need further information, please contact </w:t>
      </w:r>
      <w:r w:rsidR="00FE2062">
        <w:rPr/>
        <w:t>Mark</w:t>
      </w:r>
      <w:r w:rsidR="00091D12">
        <w:rPr/>
        <w:t xml:space="preserve"> </w:t>
      </w:r>
      <w:r w:rsidR="00FE2062">
        <w:rPr/>
        <w:t>Porath</w:t>
      </w:r>
      <w:r w:rsidR="00091D12">
        <w:rPr/>
        <w:t>, the Nebraska Project Leader at mark_porath</w:t>
      </w:r>
      <w:r w:rsidR="00FE2062">
        <w:rPr/>
        <w:t>@fws.gov or (30</w:t>
      </w:r>
      <w:r w:rsidR="00FE2062">
        <w:rPr/>
        <w:t>8</w:t>
      </w:r>
      <w:r w:rsidR="00FE2062">
        <w:rPr/>
        <w:t>) 2</w:t>
      </w:r>
      <w:r w:rsidR="00FE2062">
        <w:rPr/>
        <w:t>1</w:t>
      </w:r>
      <w:r w:rsidR="00FE2062">
        <w:rPr/>
        <w:t>6-</w:t>
      </w:r>
      <w:r w:rsidR="00FE2062">
        <w:rPr/>
        <w:t>2077</w:t>
      </w:r>
      <w:r w:rsidR="00091D12">
        <w:rPr/>
        <w:t>,</w:t>
      </w:r>
      <w:r w:rsidR="00FE2062">
        <w:rPr/>
        <w:t xml:space="preserve"> or Steve Small, the Assistant Regional Director for Ecological Services, at (303) 236-4210. In addition, you may contact our Regional Native American liaison, Melissa Castiano </w:t>
      </w:r>
      <w:r w:rsidR="00D8559A">
        <w:rPr/>
        <w:t xml:space="preserve">at </w:t>
      </w:r>
      <w:r w:rsidR="00FE2062">
        <w:rPr/>
        <w:t>(303) 236-9898</w:t>
      </w:r>
      <w:r w:rsidR="00D8559A">
        <w:rPr/>
        <w:t xml:space="preserve"> or</w:t>
      </w:r>
      <w:r w:rsidR="00FE2062">
        <w:rPr/>
        <w:t xml:space="preserve"> </w:t>
      </w:r>
      <w:r w:rsidR="00FE2062">
        <w:rPr/>
        <w:t xml:space="preserve">Melissa_Castiano@fws.gov to facilitate input from you or </w:t>
      </w:r>
      <w:r w:rsidR="02FB6061">
        <w:rPr/>
        <w:t xml:space="preserve">the </w:t>
      </w:r>
      <w:r w:rsidR="3CC74EB6">
        <w:rPr/>
        <w:t>Rosebud Sioux Tribal Council</w:t>
      </w:r>
      <w:r w:rsidR="00FE2062">
        <w:rPr/>
        <w:t>.</w:t>
      </w:r>
    </w:p>
    <w:p w:rsidRPr="00954027" w:rsidR="006021C4" w:rsidP="00D66566" w:rsidRDefault="006021C4" w14:paraId="41C8F396" w14:textId="77777777"/>
    <w:p w:rsidRPr="00470E06" w:rsidR="00470E06" w:rsidP="00470E06" w:rsidRDefault="00470E06" w14:paraId="0E27B00A" w14:textId="77777777"/>
    <w:p w:rsidR="00470E06" w:rsidP="00166C59" w:rsidRDefault="00D8559A" w14:paraId="60061E4C" w14:textId="5B91F17B">
      <w:pPr>
        <w:ind w:left="4320"/>
      </w:pPr>
      <w:r>
        <w:t>Sincerely,</w:t>
      </w:r>
    </w:p>
    <w:p w:rsidR="00D8559A" w:rsidP="00166C59" w:rsidRDefault="00D8559A" w14:paraId="08E9E603" w14:textId="1029AAE7">
      <w:pPr>
        <w:ind w:left="4320"/>
      </w:pPr>
    </w:p>
    <w:p w:rsidR="00D8559A" w:rsidP="00166C59" w:rsidRDefault="00D8559A" w14:paraId="298E2108" w14:textId="4C9603D3">
      <w:pPr>
        <w:ind w:left="4320"/>
      </w:pPr>
    </w:p>
    <w:p w:rsidR="00D8559A" w:rsidP="00166C59" w:rsidRDefault="00D8559A" w14:paraId="321DA047" w14:textId="359A897A">
      <w:pPr>
        <w:ind w:left="4320"/>
      </w:pPr>
    </w:p>
    <w:p w:rsidR="00D8559A" w:rsidP="00166C59" w:rsidRDefault="00091D12" w14:paraId="0498E451" w14:textId="38AC4B9D">
      <w:pPr>
        <w:ind w:left="4320"/>
      </w:pPr>
      <w:r>
        <w:t>Matthew Hogan</w:t>
      </w:r>
    </w:p>
    <w:p w:rsidRPr="00470E06" w:rsidR="00470E06" w:rsidP="00166C59" w:rsidRDefault="00D8559A" w14:paraId="5997CC1D" w14:textId="44481098">
      <w:pPr>
        <w:ind w:left="4320"/>
      </w:pPr>
      <w:r>
        <w:t>Acting Regional Director</w:t>
      </w:r>
      <w:r w:rsidR="003059C9">
        <w:tab/>
      </w:r>
    </w:p>
    <w:p w:rsidRPr="00470E06" w:rsidR="00470E06" w:rsidP="00470E06" w:rsidRDefault="00470E06" w14:paraId="110FFD37" w14:textId="77777777"/>
    <w:p w:rsidR="00470E06" w:rsidP="00470E06" w:rsidRDefault="00470E06" w14:paraId="1F72F646" w14:textId="77777777"/>
    <w:p w:rsidRPr="00470E06" w:rsidR="00470E06" w:rsidP="00470E06" w:rsidRDefault="00470E06" w14:paraId="08CE6F91" w14:textId="77777777"/>
    <w:p w:rsidRPr="00470E06" w:rsidR="00470E06" w:rsidP="00470E06" w:rsidRDefault="00470E06" w14:paraId="61CDCEAD" w14:textId="77777777"/>
    <w:p w:rsidRPr="00470E06" w:rsidR="00F0550D" w:rsidP="003059C9" w:rsidRDefault="00F0550D" w14:paraId="6BB9E253" w14:textId="77777777">
      <w:pPr>
        <w:ind w:right="360"/>
      </w:pPr>
    </w:p>
    <w:sectPr w:rsidRPr="00470E06" w:rsidR="00F0550D" w:rsidSect="002E7082">
      <w:headerReference w:type="default" r:id="rId8"/>
      <w:footerReference w:type="default" r:id="rId9"/>
      <w:headerReference w:type="first" r:id="rId10"/>
      <w:footerReference w:type="first" r:id="rId11"/>
      <w:pgSz w:w="12240" w:h="15840" w:orient="portrait"/>
      <w:pgMar w:top="1440" w:right="1440" w:bottom="1440" w:left="1440" w:header="720" w:footer="267" w:gutter="0"/>
      <w:cols w:space="720"/>
      <w:titlePg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BA" w:author="Burgess, Angela" w:date="2021-10-13T12:48:30" w:id="4221071">
    <w:p w:rsidR="69E75B8B" w:rsidRDefault="69E75B8B" w14:paraId="02C77577" w14:textId="0A3CDF63">
      <w:pPr>
        <w:pStyle w:val="CommentText"/>
      </w:pPr>
      <w:r w:rsidR="69E75B8B">
        <w:rPr/>
        <w:t>Tribal consultation occurs throughout the permitting process, no just during the comment period.</w:t>
      </w:r>
      <w:r>
        <w:rPr>
          <w:rStyle w:val="CommentReference"/>
        </w:rPr>
        <w:annotationRef/>
      </w:r>
    </w:p>
  </w:comment>
  <w:comment w:initials="CM" w:author="Castiano, Melissa" w:date="2021-10-13T15:03:06" w:id="419877358">
    <w:p w:rsidR="69E75B8B" w:rsidRDefault="69E75B8B" w14:paraId="32B963FE" w14:textId="1036CDED">
      <w:pPr>
        <w:pStyle w:val="CommentText"/>
      </w:pPr>
      <w:r w:rsidR="69E75B8B">
        <w:rPr/>
        <w:t>Thank you Angela! Yes, they can request G2G anytime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2C77577"/>
  <w15:commentEx w15:done="0" w15:paraId="32B963FE" w15:paraIdParent="02C77577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990084D" w16cex:dateUtc="2021-10-13T18:48:30.001Z"/>
  <w16cex:commentExtensible w16cex:durableId="54BEA692" w16cex:dateUtc="2021-10-13T21:03:06.12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2C77577" w16cid:durableId="3990084D"/>
  <w16cid:commentId w16cid:paraId="32B963FE" w16cid:durableId="54BEA6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73A35" w:rsidRDefault="00A73A35" w14:paraId="30092441" w14:textId="77777777">
      <w:r>
        <w:separator/>
      </w:r>
    </w:p>
  </w:endnote>
  <w:endnote w:type="continuationSeparator" w:id="0">
    <w:p w:rsidR="00A73A35" w:rsidRDefault="00A73A35" w14:paraId="1E28423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panose1 w:val="02020502050506020301"/>
    <w:charset w:val="00"/>
    <w:family w:val="roman"/>
    <w:pitch w:val="variable"/>
    <w:sig w:usb0="800000AF" w:usb1="5000204B" w:usb2="00000000" w:usb3="00000000" w:csb0="0000009B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D44F0EB" w:rsidTr="3D44F0EB" w14:paraId="1B21EE42" w14:textId="77777777">
      <w:tc>
        <w:tcPr>
          <w:tcW w:w="3120" w:type="dxa"/>
        </w:tcPr>
        <w:p w:rsidR="3D44F0EB" w:rsidP="3D44F0EB" w:rsidRDefault="3D44F0EB" w14:paraId="7448DC9E" w14:textId="5658524D">
          <w:pPr>
            <w:pStyle w:val="Header"/>
            <w:ind w:left="-115"/>
          </w:pPr>
        </w:p>
      </w:tc>
      <w:tc>
        <w:tcPr>
          <w:tcW w:w="3120" w:type="dxa"/>
        </w:tcPr>
        <w:p w:rsidR="3D44F0EB" w:rsidP="3D44F0EB" w:rsidRDefault="3D44F0EB" w14:paraId="1868DB08" w14:textId="4FEB91F8">
          <w:pPr>
            <w:pStyle w:val="Header"/>
            <w:jc w:val="center"/>
          </w:pPr>
        </w:p>
      </w:tc>
      <w:tc>
        <w:tcPr>
          <w:tcW w:w="3120" w:type="dxa"/>
        </w:tcPr>
        <w:p w:rsidR="3D44F0EB" w:rsidP="3D44F0EB" w:rsidRDefault="3D44F0EB" w14:paraId="2F8176F3" w14:textId="316AFABB">
          <w:pPr>
            <w:pStyle w:val="Header"/>
            <w:ind w:right="-115"/>
            <w:jc w:val="right"/>
          </w:pPr>
        </w:p>
      </w:tc>
    </w:tr>
  </w:tbl>
  <w:p w:rsidR="3D44F0EB" w:rsidP="3D44F0EB" w:rsidRDefault="3D44F0EB" w14:paraId="6D12E46F" w14:textId="46C75C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tbl>
    <w:tblPr>
      <w:tblStyle w:val="TableGrid"/>
      <w:tblW w:w="10080" w:type="dxa"/>
      <w:tblInd w:w="-36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Look w:val="04A0" w:firstRow="1" w:lastRow="0" w:firstColumn="1" w:lastColumn="0" w:noHBand="0" w:noVBand="1"/>
    </w:tblPr>
    <w:tblGrid>
      <w:gridCol w:w="5040"/>
      <w:gridCol w:w="5040"/>
    </w:tblGrid>
    <w:tr w:rsidRPr="007457BA" w:rsidR="007457BA" w:rsidTr="006021C4" w14:paraId="061BB18D" w14:textId="77777777">
      <w:tc>
        <w:tcPr>
          <w:tcW w:w="5040" w:type="dxa"/>
        </w:tcPr>
        <w:p w:rsidRPr="00F55C45" w:rsidR="004662CA" w:rsidP="004662CA" w:rsidRDefault="007457BA" w14:paraId="7AACB89A" w14:textId="77777777">
          <w:pPr>
            <w:pStyle w:val="Letterjead"/>
            <w:ind w:left="0" w:right="0"/>
            <w:rPr>
              <w:rFonts w:ascii="Trajan Pro" w:hAnsi="Trajan Pro" w:cs="Times New Roman"/>
              <w:color w:val="00205B"/>
              <w:sz w:val="21"/>
              <w:szCs w:val="21"/>
            </w:rPr>
          </w:pPr>
          <w:r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INTER</w:t>
          </w:r>
          <w:r w:rsidRPr="00F55C45" w:rsidR="004662CA">
            <w:rPr>
              <w:rFonts w:ascii="Trajan Pro" w:hAnsi="Trajan Pro" w:cs="Times New Roman"/>
              <w:color w:val="00205B"/>
              <w:sz w:val="21"/>
              <w:szCs w:val="21"/>
            </w:rPr>
            <w:t xml:space="preserve">IOR REGION </w:t>
          </w:r>
          <w:r w:rsidRPr="00F55C45" w:rsidR="00FA06F4">
            <w:rPr>
              <w:rFonts w:ascii="Trajan Pro" w:hAnsi="Trajan Pro" w:cs="Times New Roman"/>
              <w:color w:val="00205B"/>
              <w:sz w:val="21"/>
              <w:szCs w:val="21"/>
            </w:rPr>
            <w:t>5</w:t>
          </w:r>
        </w:p>
        <w:p w:rsidRPr="00F55C45" w:rsidR="007457BA" w:rsidP="00EE596C" w:rsidRDefault="00FA06F4" w14:paraId="47634A6C" w14:textId="77777777">
          <w:pPr>
            <w:pStyle w:val="Letterjead"/>
            <w:ind w:left="0" w:right="0"/>
            <w:rPr>
              <w:rFonts w:ascii="Felix Titling" w:hAnsi="Felix Titling" w:cs="Times New Roman"/>
              <w:color w:val="00205B"/>
              <w:sz w:val="21"/>
              <w:szCs w:val="21"/>
            </w:rPr>
          </w:pPr>
          <w:r w:rsidRPr="00F55C45">
            <w:rPr>
              <w:rFonts w:ascii="Trajan Pro" w:hAnsi="Trajan Pro" w:cs="Times New Roman"/>
              <w:color w:val="00205B"/>
              <w:sz w:val="21"/>
              <w:szCs w:val="21"/>
            </w:rPr>
            <w:t xml:space="preserve">Missouri </w:t>
          </w:r>
          <w:r w:rsidRPr="00F55C45" w:rsidR="00EE596C">
            <w:rPr>
              <w:rFonts w:ascii="Trajan Pro" w:hAnsi="Trajan Pro" w:cs="Times New Roman"/>
              <w:color w:val="00205B"/>
              <w:sz w:val="21"/>
              <w:szCs w:val="21"/>
            </w:rPr>
            <w:t>Basin</w:t>
          </w:r>
        </w:p>
      </w:tc>
      <w:tc>
        <w:tcPr>
          <w:tcW w:w="5040" w:type="dxa"/>
        </w:tcPr>
        <w:p w:rsidRPr="00F55C45" w:rsidR="004662CA" w:rsidP="00626538" w:rsidRDefault="007457BA" w14:paraId="53B1A8CF" w14:textId="77777777">
          <w:pPr>
            <w:pStyle w:val="Letterjead"/>
            <w:ind w:left="0" w:right="0"/>
            <w:rPr>
              <w:rFonts w:ascii="Trajan Pro" w:hAnsi="Trajan Pro" w:cs="Times New Roman"/>
              <w:color w:val="00205B"/>
              <w:sz w:val="21"/>
              <w:szCs w:val="21"/>
            </w:rPr>
          </w:pPr>
          <w:r w:rsidRPr="00F55C45">
            <w:rPr>
              <w:rFonts w:ascii="Trajan Pro" w:hAnsi="Trajan Pro" w:cs="Times New Roman"/>
              <w:color w:val="00205B"/>
              <w:sz w:val="21"/>
              <w:szCs w:val="21"/>
            </w:rPr>
            <w:t xml:space="preserve">INTERIOR REGION </w:t>
          </w:r>
          <w:r w:rsidRPr="00F55C45" w:rsidR="00FA06F4">
            <w:rPr>
              <w:rFonts w:ascii="Trajan Pro" w:hAnsi="Trajan Pro" w:cs="Times New Roman"/>
              <w:color w:val="00205B"/>
              <w:sz w:val="21"/>
              <w:szCs w:val="21"/>
            </w:rPr>
            <w:t>7</w:t>
          </w:r>
        </w:p>
        <w:p w:rsidRPr="00F55C45" w:rsidR="007457BA" w:rsidP="00626538" w:rsidRDefault="00FA06F4" w14:paraId="6E0705DD" w14:textId="77777777">
          <w:pPr>
            <w:pStyle w:val="Letterjead"/>
            <w:ind w:left="0" w:right="0"/>
            <w:rPr>
              <w:rFonts w:ascii="Felix Titling" w:hAnsi="Felix Titling" w:cs="Times New Roman"/>
              <w:color w:val="00205B"/>
              <w:sz w:val="21"/>
              <w:szCs w:val="21"/>
            </w:rPr>
          </w:pPr>
          <w:r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Upper Colorado River Basin</w:t>
          </w:r>
        </w:p>
      </w:tc>
    </w:tr>
    <w:tr w:rsidRPr="007457BA" w:rsidR="007457BA" w:rsidTr="006021C4" w14:paraId="07459315" w14:textId="77777777">
      <w:tc>
        <w:tcPr>
          <w:tcW w:w="5040" w:type="dxa"/>
        </w:tcPr>
        <w:p w:rsidRPr="00F55C45" w:rsidR="007457BA" w:rsidP="007457BA" w:rsidRDefault="007457BA" w14:paraId="6537F28F" w14:textId="77777777">
          <w:pPr>
            <w:pStyle w:val="Letterjead"/>
            <w:spacing w:line="240" w:lineRule="auto"/>
            <w:ind w:left="0" w:right="0"/>
            <w:rPr>
              <w:color w:val="00205B"/>
              <w:sz w:val="2"/>
              <w:szCs w:val="17"/>
            </w:rPr>
          </w:pPr>
          <w:r w:rsidRPr="00F55C45">
            <w:rPr>
              <w:noProof/>
              <w:color w:val="00205B"/>
              <w:sz w:val="2"/>
              <w:szCs w:val="17"/>
              <w:lang w:bidi="ar-SA"/>
            </w:rPr>
            <mc:AlternateContent>
              <mc:Choice Requires="wpg">
                <w:drawing>
                  <wp:inline distT="0" distB="0" distL="0" distR="0" wp14:anchorId="7972D927" wp14:editId="4601A3EE">
                    <wp:extent cx="6402705" cy="6350"/>
                    <wp:effectExtent l="13970" t="10795" r="12700" b="1905"/>
                    <wp:docPr id="6" name="Group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402705" cy="6350"/>
                              <a:chOff x="0" y="0"/>
                              <a:chExt cx="10083" cy="10"/>
                            </a:xfrm>
                          </wpg:grpSpPr>
                          <wps:wsp>
                            <wps:cNvPr id="7" name="Lin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"/>
                                <a:ext cx="10082" cy="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41C5C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</wp:inline>
                </w:drawing>
              </mc:Choice>
              <mc:Fallback xmlns:a="http://schemas.openxmlformats.org/drawingml/2006/main" xmlns:a14="http://schemas.microsoft.com/office/drawing/2010/main" xmlns:wp14="http://schemas.microsoft.com/office/word/2010/wordml">
                <w:pict w14:anchorId="5B57D28E">
                  <v:group id="Group 6" style="width:504.15pt;height:.5pt;mso-position-horizontal-relative:char;mso-position-vertical-relative:line" coordsize="10083,10" o:spid="_x0000_s1026" w14:anchorId="39475E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">
                    <v:line id="Line 2" style="position:absolute;visibility:visible;mso-wrap-style:square" o:spid="_x0000_s1027" strokecolor="#041c5c" strokeweight=".48pt" o:connectortype="straight" from="0,5" to="10082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"/>
                    <w10:anchorlock/>
                  </v:group>
                </w:pict>
              </mc:Fallback>
            </mc:AlternateContent>
          </w:r>
        </w:p>
      </w:tc>
      <w:tc>
        <w:tcPr>
          <w:tcW w:w="5040" w:type="dxa"/>
        </w:tcPr>
        <w:p w:rsidRPr="00F55C45" w:rsidR="007457BA" w:rsidP="007457BA" w:rsidRDefault="007457BA" w14:paraId="6DFB9E20" w14:textId="77777777">
          <w:pPr>
            <w:pStyle w:val="Letterjead"/>
            <w:spacing w:line="240" w:lineRule="auto"/>
            <w:ind w:left="0" w:right="0"/>
            <w:rPr>
              <w:color w:val="00205B"/>
              <w:sz w:val="2"/>
              <w:szCs w:val="17"/>
            </w:rPr>
          </w:pPr>
          <w:r w:rsidRPr="00F55C45">
            <w:rPr>
              <w:noProof/>
              <w:color w:val="00205B"/>
              <w:sz w:val="2"/>
              <w:szCs w:val="17"/>
              <w:lang w:bidi="ar-SA"/>
            </w:rPr>
            <mc:AlternateContent>
              <mc:Choice Requires="wpg">
                <w:drawing>
                  <wp:inline distT="0" distB="0" distL="0" distR="0" wp14:anchorId="2BABC6CD" wp14:editId="77F6620A">
                    <wp:extent cx="6402705" cy="6350"/>
                    <wp:effectExtent l="13970" t="10795" r="12700" b="1905"/>
                    <wp:docPr id="3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402705" cy="6350"/>
                              <a:chOff x="0" y="0"/>
                              <a:chExt cx="10083" cy="10"/>
                            </a:xfrm>
                          </wpg:grpSpPr>
                          <wps:wsp>
                            <wps:cNvPr id="4" name="Lin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"/>
                                <a:ext cx="10082" cy="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41C5C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</wp:inline>
                </w:drawing>
              </mc:Choice>
              <mc:Fallback xmlns:a="http://schemas.openxmlformats.org/drawingml/2006/main" xmlns:a14="http://schemas.microsoft.com/office/drawing/2010/main" xmlns:wp14="http://schemas.microsoft.com/office/word/2010/wordml">
                <w:pict w14:anchorId="19A478E0">
                  <v:group id="Group 3" style="width:504.15pt;height:.5pt;mso-position-horizontal-relative:char;mso-position-vertical-relative:line" coordsize="10083,10" o:spid="_x0000_s1026" w14:anchorId="48A68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">
                    <v:line id="Line 2" style="position:absolute;visibility:visible;mso-wrap-style:square" o:spid="_x0000_s1027" strokecolor="#041c5c" strokeweight=".48pt" o:connectortype="straight" from="0,5" to="10082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"/>
                    <w10:anchorlock/>
                  </v:group>
                </w:pict>
              </mc:Fallback>
            </mc:AlternateContent>
          </w:r>
        </w:p>
      </w:tc>
    </w:tr>
    <w:tr w:rsidRPr="007457BA" w:rsidR="007457BA" w:rsidTr="006021C4" w14:paraId="555639E0" w14:textId="77777777">
      <w:tc>
        <w:tcPr>
          <w:tcW w:w="5040" w:type="dxa"/>
        </w:tcPr>
        <w:p w:rsidRPr="00F55C45" w:rsidR="00626538" w:rsidP="007457BA" w:rsidRDefault="00FA06F4" w14:paraId="5C57FF61" w14:textId="77777777">
          <w:pPr>
            <w:pStyle w:val="Letterjead"/>
            <w:ind w:left="0" w:right="0"/>
            <w:rPr>
              <w:rFonts w:ascii="Trajan Pro" w:hAnsi="Trajan Pro"/>
              <w:b w:val="0"/>
              <w:color w:val="00205B"/>
              <w:sz w:val="19"/>
            </w:rPr>
          </w:pPr>
          <w:r w:rsidRPr="00F55C45">
            <w:rPr>
              <w:rFonts w:ascii="Trajan Pro" w:hAnsi="Trajan Pro"/>
              <w:b w:val="0"/>
              <w:color w:val="00205B"/>
              <w:sz w:val="19"/>
            </w:rPr>
            <w:t>Kansas</w:t>
          </w:r>
          <w:r w:rsidRPr="00F55C45" w:rsidR="00AC1D63">
            <w:rPr>
              <w:rFonts w:ascii="Trajan Pro" w:hAnsi="Trajan Pro"/>
              <w:b w:val="0"/>
              <w:color w:val="00205B"/>
              <w:sz w:val="19"/>
            </w:rPr>
            <w:t>, Montana</w:t>
          </w:r>
          <w:r w:rsidRPr="00F55C45" w:rsidR="007457BA">
            <w:rPr>
              <w:rFonts w:ascii="Trajan Pro" w:hAnsi="Trajan Pro"/>
              <w:b w:val="0"/>
              <w:color w:val="00205B"/>
              <w:sz w:val="19"/>
            </w:rPr>
            <w:t xml:space="preserve">*, </w:t>
          </w:r>
          <w:r w:rsidRPr="00F55C45">
            <w:rPr>
              <w:rFonts w:ascii="Trajan Pro" w:hAnsi="Trajan Pro"/>
              <w:b w:val="0"/>
              <w:color w:val="00205B"/>
              <w:sz w:val="19"/>
            </w:rPr>
            <w:t>Nebraska</w:t>
          </w:r>
          <w:r w:rsidRPr="00F55C45" w:rsidR="007457BA">
            <w:rPr>
              <w:rFonts w:ascii="Trajan Pro" w:hAnsi="Trajan Pro"/>
              <w:b w:val="0"/>
              <w:color w:val="00205B"/>
              <w:sz w:val="19"/>
            </w:rPr>
            <w:t xml:space="preserve">, </w:t>
          </w:r>
          <w:r w:rsidRPr="00F55C45">
            <w:rPr>
              <w:rFonts w:ascii="Trajan Pro" w:hAnsi="Trajan Pro"/>
              <w:b w:val="0"/>
              <w:color w:val="00205B"/>
              <w:sz w:val="19"/>
            </w:rPr>
            <w:t>North Dakota, South Dakota</w:t>
          </w:r>
        </w:p>
        <w:p w:rsidRPr="00F55C45" w:rsidR="007457BA" w:rsidP="007457BA" w:rsidRDefault="00626538" w14:paraId="7A3C3B13" w14:textId="77777777">
          <w:pPr>
            <w:pStyle w:val="Letterjead"/>
            <w:ind w:left="0" w:right="0"/>
            <w:rPr>
              <w:rFonts w:ascii="Felix Titling" w:hAnsi="Felix Titling"/>
              <w:b w:val="0"/>
              <w:color w:val="00205B"/>
              <w:sz w:val="19"/>
            </w:rPr>
          </w:pPr>
          <w:r w:rsidRPr="00F55C45">
            <w:rPr>
              <w:rFonts w:ascii="Trajan Pro" w:hAnsi="Trajan Pro"/>
              <w:b w:val="0"/>
              <w:color w:val="00205B"/>
              <w:sz w:val="12"/>
            </w:rPr>
            <w:t>*PARTIAL</w:t>
          </w:r>
        </w:p>
      </w:tc>
      <w:tc>
        <w:tcPr>
          <w:tcW w:w="5040" w:type="dxa"/>
        </w:tcPr>
        <w:p w:rsidRPr="00F55C45" w:rsidR="007457BA" w:rsidP="00FA06F4" w:rsidRDefault="00FA06F4" w14:paraId="3B5013B0" w14:textId="77777777">
          <w:pPr>
            <w:pStyle w:val="Letterjead"/>
            <w:ind w:left="31" w:right="0"/>
            <w:rPr>
              <w:rFonts w:ascii="Trajan Pro" w:hAnsi="Trajan Pro"/>
              <w:b w:val="0"/>
              <w:color w:val="00205B"/>
              <w:sz w:val="19"/>
            </w:rPr>
          </w:pPr>
          <w:r w:rsidRPr="00F55C45">
            <w:rPr>
              <w:rFonts w:ascii="Trajan Pro" w:hAnsi="Trajan Pro"/>
              <w:b w:val="0"/>
              <w:color w:val="00205B"/>
              <w:sz w:val="19"/>
            </w:rPr>
            <w:t>Colorado, New Mexico</w:t>
          </w:r>
          <w:r w:rsidRPr="00F55C45" w:rsidR="00626538">
            <w:rPr>
              <w:rFonts w:ascii="Trajan Pro" w:hAnsi="Trajan Pro"/>
              <w:b w:val="0"/>
              <w:color w:val="00205B"/>
              <w:sz w:val="19"/>
            </w:rPr>
            <w:t>,</w:t>
          </w:r>
          <w:r w:rsidRPr="00F55C45">
            <w:rPr>
              <w:rFonts w:ascii="Trajan Pro" w:hAnsi="Trajan Pro"/>
              <w:b w:val="0"/>
              <w:color w:val="00205B"/>
              <w:sz w:val="19"/>
            </w:rPr>
            <w:t xml:space="preserve"> Utah, Wyoming</w:t>
          </w:r>
        </w:p>
      </w:tc>
    </w:tr>
  </w:tbl>
  <w:p w:rsidRPr="00E53077" w:rsidR="00D85A69" w:rsidP="00626538" w:rsidRDefault="00D85A69" w14:paraId="70DF9E56" w14:textId="77777777">
    <w:pPr>
      <w:pStyle w:val="Letterjead"/>
      <w:ind w:left="0"/>
      <w:jc w:val="left"/>
      <w:rPr>
        <w:rFonts w:ascii="Felix Titling" w:hAnsi="Felix Titling"/>
        <w:b w:val="0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73A35" w:rsidRDefault="00A73A35" w14:paraId="40FA3BA5" w14:textId="77777777">
      <w:r>
        <w:separator/>
      </w:r>
    </w:p>
  </w:footnote>
  <w:footnote w:type="continuationSeparator" w:id="0">
    <w:p w:rsidR="00A73A35" w:rsidRDefault="00A73A35" w14:paraId="5342DD7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85A69" w:rsidRDefault="00D85A69" w14:paraId="2903CBC8" w14:textId="546C5A11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3AB0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tbl>
    <w:tblPr>
      <w:tblW w:w="10620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00"/>
      <w:gridCol w:w="3420"/>
      <w:gridCol w:w="3690"/>
      <w:gridCol w:w="1710"/>
    </w:tblGrid>
    <w:tr w:rsidR="002E7082" w:rsidTr="3D44F0EB" w14:paraId="0957CCAC" w14:textId="77777777">
      <w:trPr>
        <w:trHeight w:val="403"/>
        <w:jc w:val="center"/>
      </w:trPr>
      <w:tc>
        <w:tcPr>
          <w:tcW w:w="1800" w:type="dxa"/>
          <w:tcBorders>
            <w:top w:val="nil"/>
            <w:left w:val="nil"/>
            <w:bottom w:val="nil"/>
            <w:right w:val="nil"/>
          </w:tcBorders>
        </w:tcPr>
        <w:p w:rsidRPr="00F55C45" w:rsidR="002E7082" w:rsidP="002E7082" w:rsidRDefault="002E7082" w14:paraId="44E871BC" w14:textId="77777777">
          <w:pPr>
            <w:jc w:val="center"/>
            <w:rPr>
              <w:color w:val="00205B"/>
            </w:rPr>
          </w:pPr>
          <w:r w:rsidRPr="00F55C45">
            <w:rPr>
              <w:noProof/>
              <w:color w:val="00205B"/>
              <w:sz w:val="36"/>
              <w:szCs w:val="36"/>
            </w:rPr>
            <w:drawing>
              <wp:inline distT="0" distB="0" distL="0" distR="0" wp14:anchorId="10D2471C" wp14:editId="6DFEAA93">
                <wp:extent cx="923544" cy="923544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OI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544" cy="923544"/>
                        </a:xfrm>
                        <a:prstGeom prst="rect">
                          <a:avLst/>
                        </a:prstGeom>
                        <a:blipFill>
                          <a:blip r:embed="rId2"/>
                          <a:tile tx="0" ty="0" sx="100000" sy="100000" flip="none" algn="tl"/>
                        </a:blip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0" w:type="dxa"/>
          <w:gridSpan w:val="2"/>
          <w:tcBorders>
            <w:top w:val="nil"/>
            <w:left w:val="nil"/>
            <w:bottom w:val="nil"/>
            <w:right w:val="nil"/>
          </w:tcBorders>
        </w:tcPr>
        <w:p w:rsidRPr="00EA79EB" w:rsidR="002E7082" w:rsidP="002E7082" w:rsidRDefault="002E7082" w14:paraId="144A5D23" w14:textId="77777777">
          <w:pPr>
            <w:jc w:val="center"/>
            <w:rPr>
              <w:color w:val="00205B"/>
            </w:rPr>
          </w:pPr>
        </w:p>
        <w:p w:rsidRPr="00EA79EB" w:rsidR="002E7082" w:rsidP="002E7082" w:rsidRDefault="002E7082" w14:paraId="17E7F644" w14:textId="77777777">
          <w:pPr>
            <w:jc w:val="center"/>
            <w:rPr>
              <w:color w:val="00205B"/>
              <w:sz w:val="36"/>
              <w:szCs w:val="36"/>
            </w:rPr>
          </w:pPr>
          <w:r w:rsidRPr="00EA79EB">
            <w:rPr>
              <w:color w:val="00205B"/>
              <w:sz w:val="36"/>
              <w:szCs w:val="36"/>
            </w:rPr>
            <w:t>United States Department of the Interior</w:t>
          </w:r>
        </w:p>
        <w:p w:rsidRPr="00EA79EB" w:rsidR="002E7082" w:rsidP="002E7082" w:rsidRDefault="002E7082" w14:paraId="738610EB" w14:textId="77777777">
          <w:pPr>
            <w:jc w:val="center"/>
            <w:rPr>
              <w:color w:val="00205B"/>
            </w:rPr>
          </w:pPr>
        </w:p>
        <w:p w:rsidRPr="00EA79EB" w:rsidR="002E7082" w:rsidP="002E7082" w:rsidRDefault="002E7082" w14:paraId="10041895" w14:textId="77777777">
          <w:pPr>
            <w:jc w:val="center"/>
            <w:rPr>
              <w:color w:val="00205B"/>
              <w:sz w:val="22"/>
              <w:szCs w:val="22"/>
            </w:rPr>
          </w:pPr>
          <w:r w:rsidRPr="00EA79EB">
            <w:rPr>
              <w:color w:val="00205B"/>
              <w:sz w:val="22"/>
              <w:szCs w:val="22"/>
            </w:rPr>
            <w:t>FISH AND WILDLIFE SERVICE</w:t>
          </w:r>
        </w:p>
        <w:p w:rsidRPr="00EA79EB" w:rsidR="002E7082" w:rsidP="002E7082" w:rsidRDefault="002E7082" w14:paraId="3C1227D2" w14:textId="77777777">
          <w:pPr>
            <w:jc w:val="center"/>
            <w:rPr>
              <w:color w:val="00205B"/>
              <w:sz w:val="22"/>
              <w:szCs w:val="22"/>
            </w:rPr>
          </w:pPr>
          <w:r w:rsidRPr="00EA79EB">
            <w:rPr>
              <w:color w:val="00205B"/>
              <w:sz w:val="22"/>
              <w:szCs w:val="22"/>
            </w:rPr>
            <w:t>134 Union Blvd</w:t>
          </w:r>
        </w:p>
        <w:p w:rsidRPr="00EA79EB" w:rsidR="002E7082" w:rsidP="002E7082" w:rsidRDefault="002E7082" w14:paraId="6A0E525A" w14:textId="77777777">
          <w:pPr>
            <w:jc w:val="center"/>
            <w:rPr>
              <w:color w:val="00205B"/>
            </w:rPr>
          </w:pPr>
          <w:r w:rsidRPr="00EA79EB">
            <w:rPr>
              <w:color w:val="00205B"/>
              <w:sz w:val="22"/>
              <w:szCs w:val="22"/>
            </w:rPr>
            <w:t xml:space="preserve">Lakewood, Colorado </w:t>
          </w:r>
          <w:r>
            <w:rPr>
              <w:color w:val="00205B"/>
              <w:sz w:val="22"/>
              <w:szCs w:val="22"/>
            </w:rPr>
            <w:t xml:space="preserve"> </w:t>
          </w:r>
          <w:r w:rsidRPr="00EA79EB">
            <w:rPr>
              <w:color w:val="00205B"/>
              <w:sz w:val="22"/>
              <w:szCs w:val="22"/>
            </w:rPr>
            <w:t>80228</w:t>
          </w:r>
        </w:p>
      </w:tc>
      <w:tc>
        <w:tcPr>
          <w:tcW w:w="1710" w:type="dxa"/>
          <w:tcBorders>
            <w:top w:val="nil"/>
            <w:left w:val="nil"/>
            <w:bottom w:val="nil"/>
            <w:right w:val="nil"/>
          </w:tcBorders>
        </w:tcPr>
        <w:p w:rsidRPr="00EA79EB" w:rsidR="002E7082" w:rsidP="002E7082" w:rsidRDefault="3D44F0EB" w14:paraId="0DFAE634" w14:textId="77777777">
          <w:pPr>
            <w:tabs>
              <w:tab w:val="center" w:pos="810"/>
            </w:tabs>
            <w:rPr>
              <w:color w:val="00205B"/>
            </w:rPr>
          </w:pPr>
          <w:r w:rsidRPr="00EA79EB">
            <w:rPr>
              <w:color w:val="00205B"/>
            </w:rPr>
            <w:t xml:space="preserve">  </w:t>
          </w:r>
          <w:r w:rsidRPr="00EA79EB" w:rsidR="002E7082">
            <w:rPr>
              <w:noProof/>
              <w:color w:val="00205B"/>
              <w:sz w:val="36"/>
              <w:szCs w:val="36"/>
            </w:rPr>
            <w:drawing>
              <wp:inline distT="0" distB="0" distL="0" distR="0" wp14:anchorId="5DE2CC73" wp14:editId="60CA4C24">
                <wp:extent cx="841248" cy="1005840"/>
                <wp:effectExtent l="0" t="0" r="0" b="381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WS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1248" cy="1005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E7082" w:rsidTr="3D44F0EB" w14:paraId="7DFF8C14" w14:textId="77777777">
      <w:trPr>
        <w:trHeight w:val="80"/>
        <w:jc w:val="center"/>
      </w:trPr>
      <w:tc>
        <w:tcPr>
          <w:tcW w:w="5220" w:type="dxa"/>
          <w:gridSpan w:val="2"/>
          <w:tcBorders>
            <w:top w:val="nil"/>
            <w:left w:val="nil"/>
            <w:bottom w:val="nil"/>
            <w:right w:val="nil"/>
          </w:tcBorders>
        </w:tcPr>
        <w:p w:rsidRPr="00422D4E" w:rsidR="002E7082" w:rsidP="002E7082" w:rsidRDefault="002E7082" w14:paraId="2E9DDA88" w14:textId="77777777">
          <w:pPr>
            <w:tabs>
              <w:tab w:val="left" w:pos="743"/>
            </w:tabs>
            <w:rPr>
              <w:color w:val="00205B"/>
              <w:sz w:val="16"/>
              <w:szCs w:val="16"/>
            </w:rPr>
          </w:pPr>
          <w:r w:rsidRPr="00422D4E">
            <w:rPr>
              <w:color w:val="00205B"/>
              <w:sz w:val="16"/>
              <w:szCs w:val="16"/>
            </w:rPr>
            <w:t xml:space="preserve">            In Reply Refer to:</w:t>
          </w:r>
        </w:p>
        <w:p w:rsidRPr="00EA79EB" w:rsidR="002E7082" w:rsidP="002E7082" w:rsidRDefault="002E7082" w14:paraId="0C12B2FD" w14:textId="77777777">
          <w:pPr>
            <w:tabs>
              <w:tab w:val="left" w:pos="630"/>
            </w:tabs>
            <w:rPr>
              <w:color w:val="00205B"/>
              <w:sz w:val="20"/>
              <w:szCs w:val="20"/>
            </w:rPr>
          </w:pPr>
          <w:r w:rsidRPr="00422D4E">
            <w:rPr>
              <w:color w:val="00205B"/>
              <w:sz w:val="16"/>
              <w:szCs w:val="16"/>
            </w:rPr>
            <w:t xml:space="preserve">            FWS/</w:t>
          </w:r>
          <w:r>
            <w:rPr>
              <w:color w:val="00205B"/>
              <w:sz w:val="16"/>
              <w:szCs w:val="16"/>
            </w:rPr>
            <w:t>IR05/IR07</w:t>
          </w:r>
        </w:p>
      </w:tc>
      <w:tc>
        <w:tcPr>
          <w:tcW w:w="3690" w:type="dxa"/>
          <w:tcBorders>
            <w:top w:val="nil"/>
            <w:left w:val="nil"/>
            <w:bottom w:val="nil"/>
            <w:right w:val="nil"/>
          </w:tcBorders>
        </w:tcPr>
        <w:p w:rsidRPr="00EA79EB" w:rsidR="002E7082" w:rsidP="002E7082" w:rsidRDefault="002E7082" w14:paraId="637805D2" w14:textId="77777777">
          <w:pPr>
            <w:ind w:left="-45"/>
            <w:jc w:val="center"/>
            <w:rPr>
              <w:color w:val="00205B"/>
            </w:rPr>
          </w:pPr>
        </w:p>
      </w:tc>
      <w:tc>
        <w:tcPr>
          <w:tcW w:w="1710" w:type="dxa"/>
          <w:tcBorders>
            <w:top w:val="nil"/>
            <w:left w:val="nil"/>
            <w:bottom w:val="nil"/>
            <w:right w:val="nil"/>
          </w:tcBorders>
        </w:tcPr>
        <w:p w:rsidRPr="00EA79EB" w:rsidR="002E7082" w:rsidP="002E7082" w:rsidRDefault="002E7082" w14:paraId="463F29E8" w14:textId="77777777">
          <w:pPr>
            <w:jc w:val="center"/>
            <w:rPr>
              <w:color w:val="00205B"/>
            </w:rPr>
          </w:pPr>
        </w:p>
      </w:tc>
    </w:tr>
  </w:tbl>
  <w:p w:rsidR="00D85A69" w:rsidP="002E7082" w:rsidRDefault="00D85A69" w14:paraId="3B7B4B86" w14:textId="77777777">
    <w:pPr>
      <w:widowControl w:val="0"/>
      <w:autoSpaceDE w:val="0"/>
      <w:autoSpaceDN w:val="0"/>
      <w:spacing w:line="271" w:lineRule="exact"/>
      <w:ind w:right="177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B845B2"/>
    <w:multiLevelType w:val="hybridMultilevel"/>
    <w:tmpl w:val="79B23872"/>
    <w:lvl w:ilvl="0" w:tplc="68E8F38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1610FF4"/>
    <w:multiLevelType w:val="hybridMultilevel"/>
    <w:tmpl w:val="817C03C8"/>
    <w:lvl w:ilvl="0" w:tplc="56A8CEDE">
      <w:numFmt w:val="bullet"/>
      <w:lvlText w:val="•"/>
      <w:lvlJc w:val="left"/>
      <w:pPr>
        <w:ind w:left="4950" w:hanging="92"/>
      </w:pPr>
      <w:rPr>
        <w:rFonts w:hint="default" w:ascii="Cambria" w:hAnsi="Cambria" w:eastAsia="Cambria" w:cs="Cambria"/>
        <w:color w:val="041C5C"/>
        <w:w w:val="76"/>
        <w:sz w:val="12"/>
        <w:szCs w:val="12"/>
        <w:lang w:val="en-US" w:eastAsia="en-US" w:bidi="en-US"/>
      </w:rPr>
    </w:lvl>
    <w:lvl w:ilvl="1" w:tplc="CDE0ACBE">
      <w:numFmt w:val="bullet"/>
      <w:lvlText w:val="•"/>
      <w:lvlJc w:val="left"/>
      <w:pPr>
        <w:ind w:left="5484" w:hanging="92"/>
      </w:pPr>
      <w:rPr>
        <w:rFonts w:hint="default"/>
        <w:lang w:val="en-US" w:eastAsia="en-US" w:bidi="en-US"/>
      </w:rPr>
    </w:lvl>
    <w:lvl w:ilvl="2" w:tplc="957AD920">
      <w:numFmt w:val="bullet"/>
      <w:lvlText w:val="•"/>
      <w:lvlJc w:val="left"/>
      <w:pPr>
        <w:ind w:left="6008" w:hanging="92"/>
      </w:pPr>
      <w:rPr>
        <w:rFonts w:hint="default"/>
        <w:lang w:val="en-US" w:eastAsia="en-US" w:bidi="en-US"/>
      </w:rPr>
    </w:lvl>
    <w:lvl w:ilvl="3" w:tplc="63EAA676">
      <w:numFmt w:val="bullet"/>
      <w:lvlText w:val="•"/>
      <w:lvlJc w:val="left"/>
      <w:pPr>
        <w:ind w:left="6532" w:hanging="92"/>
      </w:pPr>
      <w:rPr>
        <w:rFonts w:hint="default"/>
        <w:lang w:val="en-US" w:eastAsia="en-US" w:bidi="en-US"/>
      </w:rPr>
    </w:lvl>
    <w:lvl w:ilvl="4" w:tplc="98DEFBB6">
      <w:numFmt w:val="bullet"/>
      <w:lvlText w:val="•"/>
      <w:lvlJc w:val="left"/>
      <w:pPr>
        <w:ind w:left="7056" w:hanging="92"/>
      </w:pPr>
      <w:rPr>
        <w:rFonts w:hint="default"/>
        <w:lang w:val="en-US" w:eastAsia="en-US" w:bidi="en-US"/>
      </w:rPr>
    </w:lvl>
    <w:lvl w:ilvl="5" w:tplc="067AF856">
      <w:numFmt w:val="bullet"/>
      <w:lvlText w:val="•"/>
      <w:lvlJc w:val="left"/>
      <w:pPr>
        <w:ind w:left="7580" w:hanging="92"/>
      </w:pPr>
      <w:rPr>
        <w:rFonts w:hint="default"/>
        <w:lang w:val="en-US" w:eastAsia="en-US" w:bidi="en-US"/>
      </w:rPr>
    </w:lvl>
    <w:lvl w:ilvl="6" w:tplc="B22CD58A">
      <w:numFmt w:val="bullet"/>
      <w:lvlText w:val="•"/>
      <w:lvlJc w:val="left"/>
      <w:pPr>
        <w:ind w:left="8104" w:hanging="92"/>
      </w:pPr>
      <w:rPr>
        <w:rFonts w:hint="default"/>
        <w:lang w:val="en-US" w:eastAsia="en-US" w:bidi="en-US"/>
      </w:rPr>
    </w:lvl>
    <w:lvl w:ilvl="7" w:tplc="BD223592">
      <w:numFmt w:val="bullet"/>
      <w:lvlText w:val="•"/>
      <w:lvlJc w:val="left"/>
      <w:pPr>
        <w:ind w:left="8628" w:hanging="92"/>
      </w:pPr>
      <w:rPr>
        <w:rFonts w:hint="default"/>
        <w:lang w:val="en-US" w:eastAsia="en-US" w:bidi="en-US"/>
      </w:rPr>
    </w:lvl>
    <w:lvl w:ilvl="8" w:tplc="6A9423F4">
      <w:numFmt w:val="bullet"/>
      <w:lvlText w:val="•"/>
      <w:lvlJc w:val="left"/>
      <w:pPr>
        <w:ind w:left="9152" w:hanging="92"/>
      </w:pPr>
      <w:rPr>
        <w:rFonts w:hint="default"/>
        <w:lang w:val="en-US" w:eastAsia="en-US" w:bidi="en-US"/>
      </w:rPr>
    </w:lvl>
  </w:abstractNum>
  <w:abstractNum w:abstractNumId="3" w15:restartNumberingAfterBreak="0">
    <w:nsid w:val="01F95DDA"/>
    <w:multiLevelType w:val="hybridMultilevel"/>
    <w:tmpl w:val="91BC6BA2"/>
    <w:lvl w:ilvl="0" w:tplc="8300FDB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5F6BA3"/>
    <w:multiLevelType w:val="hybridMultilevel"/>
    <w:tmpl w:val="CC9AD15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47D6637"/>
    <w:multiLevelType w:val="hybridMultilevel"/>
    <w:tmpl w:val="473E63C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58F68E5"/>
    <w:multiLevelType w:val="hybridMultilevel"/>
    <w:tmpl w:val="5F129698"/>
    <w:lvl w:ilvl="0" w:tplc="4320A74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6E3493"/>
    <w:multiLevelType w:val="hybridMultilevel"/>
    <w:tmpl w:val="3F2E1E94"/>
    <w:lvl w:ilvl="0" w:tplc="77DCC48E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7F32680"/>
    <w:multiLevelType w:val="hybridMultilevel"/>
    <w:tmpl w:val="4DB21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364245"/>
    <w:multiLevelType w:val="hybridMultilevel"/>
    <w:tmpl w:val="0E565FB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86120E0"/>
    <w:multiLevelType w:val="hybridMultilevel"/>
    <w:tmpl w:val="414A0CF2"/>
    <w:lvl w:ilvl="0" w:tplc="A036C27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09F9464B"/>
    <w:multiLevelType w:val="hybridMultilevel"/>
    <w:tmpl w:val="D87A62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0C59776E"/>
    <w:multiLevelType w:val="hybridMultilevel"/>
    <w:tmpl w:val="1A0EE06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0F0861FE"/>
    <w:multiLevelType w:val="hybridMultilevel"/>
    <w:tmpl w:val="312A605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1F0A6D5F"/>
    <w:multiLevelType w:val="hybridMultilevel"/>
    <w:tmpl w:val="4928E3D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1FE84561"/>
    <w:multiLevelType w:val="hybridMultilevel"/>
    <w:tmpl w:val="EE027E3C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20AC3147"/>
    <w:multiLevelType w:val="hybridMultilevel"/>
    <w:tmpl w:val="5B6A7B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444A37"/>
    <w:multiLevelType w:val="hybridMultilevel"/>
    <w:tmpl w:val="D36EB4E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4190DE8"/>
    <w:multiLevelType w:val="hybridMultilevel"/>
    <w:tmpl w:val="77EC0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92273C"/>
    <w:multiLevelType w:val="hybridMultilevel"/>
    <w:tmpl w:val="38789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BC73AC"/>
    <w:multiLevelType w:val="hybridMultilevel"/>
    <w:tmpl w:val="A0346A0A"/>
    <w:lvl w:ilvl="0" w:tplc="F5DC897A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466A4B"/>
    <w:multiLevelType w:val="hybridMultilevel"/>
    <w:tmpl w:val="B5DE7840"/>
    <w:lvl w:ilvl="0" w:tplc="CCA45058">
      <w:start w:val="1"/>
      <w:numFmt w:val="lowerLetter"/>
      <w:lvlText w:val="%1."/>
      <w:lvlJc w:val="left"/>
      <w:pPr>
        <w:ind w:left="1080" w:hanging="360"/>
      </w:pPr>
      <w:rPr>
        <w:rFonts w:hint="default" w:ascii="Times New Roman" w:hAnsi="Times New Roman" w:eastAsia="Times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D5E2CE0"/>
    <w:multiLevelType w:val="hybridMultilevel"/>
    <w:tmpl w:val="A5C88C7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0F021BF"/>
    <w:multiLevelType w:val="hybridMultilevel"/>
    <w:tmpl w:val="C7D274C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31123A87"/>
    <w:multiLevelType w:val="hybridMultilevel"/>
    <w:tmpl w:val="899A5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9A10F7C"/>
    <w:multiLevelType w:val="hybridMultilevel"/>
    <w:tmpl w:val="1B226C82"/>
    <w:lvl w:ilvl="0" w:tplc="24900698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407D3A0C"/>
    <w:multiLevelType w:val="hybridMultilevel"/>
    <w:tmpl w:val="38268B8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3666AA6"/>
    <w:multiLevelType w:val="hybridMultilevel"/>
    <w:tmpl w:val="75DA866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36D5CAE"/>
    <w:multiLevelType w:val="hybridMultilevel"/>
    <w:tmpl w:val="414A0CF2"/>
    <w:lvl w:ilvl="0" w:tplc="A036C27A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6462A94"/>
    <w:multiLevelType w:val="hybridMultilevel"/>
    <w:tmpl w:val="54B401D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0" w15:restartNumberingAfterBreak="0">
    <w:nsid w:val="475429F7"/>
    <w:multiLevelType w:val="hybridMultilevel"/>
    <w:tmpl w:val="44BE7D8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4DEC2969"/>
    <w:multiLevelType w:val="hybridMultilevel"/>
    <w:tmpl w:val="C3787BD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B8134AD"/>
    <w:multiLevelType w:val="hybridMultilevel"/>
    <w:tmpl w:val="79CC25AE"/>
    <w:lvl w:ilvl="0" w:tplc="04090001">
      <w:start w:val="1"/>
      <w:numFmt w:val="bullet"/>
      <w:lvlText w:val=""/>
      <w:lvlJc w:val="left"/>
      <w:pPr>
        <w:ind w:left="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</w:abstractNum>
  <w:abstractNum w:abstractNumId="33" w15:restartNumberingAfterBreak="0">
    <w:nsid w:val="6803765C"/>
    <w:multiLevelType w:val="hybridMultilevel"/>
    <w:tmpl w:val="DF80F2F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94B3619"/>
    <w:multiLevelType w:val="hybridMultilevel"/>
    <w:tmpl w:val="414A0CF2"/>
    <w:lvl w:ilvl="0" w:tplc="A036C27A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98563C2"/>
    <w:multiLevelType w:val="hybridMultilevel"/>
    <w:tmpl w:val="A08A6D02"/>
    <w:lvl w:ilvl="0" w:tplc="77DCC48E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3FE191D"/>
    <w:multiLevelType w:val="hybridMultilevel"/>
    <w:tmpl w:val="22AEB84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61B2A4C"/>
    <w:multiLevelType w:val="hybridMultilevel"/>
    <w:tmpl w:val="A448D0F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952216C"/>
    <w:multiLevelType w:val="hybridMultilevel"/>
    <w:tmpl w:val="0C881EE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F57F96"/>
    <w:multiLevelType w:val="hybridMultilevel"/>
    <w:tmpl w:val="EFF651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F7A41F7"/>
    <w:multiLevelType w:val="hybridMultilevel"/>
    <w:tmpl w:val="E0C8EBB4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30"/>
  </w:num>
  <w:num w:numId="4">
    <w:abstractNumId w:val="23"/>
  </w:num>
  <w:num w:numId="5">
    <w:abstractNumId w:val="27"/>
  </w:num>
  <w:num w:numId="6">
    <w:abstractNumId w:val="39"/>
  </w:num>
  <w:num w:numId="7">
    <w:abstractNumId w:val="35"/>
  </w:num>
  <w:num w:numId="8">
    <w:abstractNumId w:val="13"/>
  </w:num>
  <w:num w:numId="9">
    <w:abstractNumId w:val="7"/>
  </w:num>
  <w:num w:numId="10">
    <w:abstractNumId w:val="33"/>
  </w:num>
  <w:num w:numId="11">
    <w:abstractNumId w:val="14"/>
  </w:num>
  <w:num w:numId="12">
    <w:abstractNumId w:val="40"/>
  </w:num>
  <w:num w:numId="13">
    <w:abstractNumId w:val="29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4"/>
  </w:num>
  <w:num w:numId="17">
    <w:abstractNumId w:val="15"/>
  </w:num>
  <w:num w:numId="18">
    <w:abstractNumId w:val="32"/>
  </w:num>
  <w:num w:numId="19">
    <w:abstractNumId w:val="31"/>
  </w:num>
  <w:num w:numId="20">
    <w:abstractNumId w:val="37"/>
  </w:num>
  <w:num w:numId="21">
    <w:abstractNumId w:val="21"/>
  </w:num>
  <w:num w:numId="22">
    <w:abstractNumId w:val="28"/>
  </w:num>
  <w:num w:numId="23">
    <w:abstractNumId w:val="12"/>
  </w:num>
  <w:num w:numId="24">
    <w:abstractNumId w:val="10"/>
  </w:num>
  <w:num w:numId="25">
    <w:abstractNumId w:val="9"/>
  </w:num>
  <w:num w:numId="26">
    <w:abstractNumId w:val="17"/>
  </w:num>
  <w:num w:numId="27">
    <w:abstractNumId w:val="11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6"/>
  </w:num>
  <w:num w:numId="37">
    <w:abstractNumId w:val="26"/>
  </w:num>
  <w:num w:numId="38">
    <w:abstractNumId w:val="1"/>
  </w:num>
  <w:num w:numId="39">
    <w:abstractNumId w:val="8"/>
  </w:num>
  <w:num w:numId="40">
    <w:abstractNumId w:val="2"/>
  </w:num>
  <w:numIdMacAtCleanup w:val="13"/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Burgess, Angela">
    <w15:presenceInfo w15:providerId="AD" w15:userId="S::angela_burgess@fws.gov::4504aa11-7fcb-47a5-95fa-6552e342fd67"/>
  </w15:person>
  <w15:person w15:author="Castiano, Melissa">
    <w15:presenceInfo w15:providerId="AD" w15:userId="S::melissa_castiano@fws.gov::cdafb5ff-127a-4a64-849e-9d8331981f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4E5"/>
    <w:rsid w:val="000016C9"/>
    <w:rsid w:val="00011650"/>
    <w:rsid w:val="00013E74"/>
    <w:rsid w:val="00015195"/>
    <w:rsid w:val="00020D96"/>
    <w:rsid w:val="00031560"/>
    <w:rsid w:val="000320DA"/>
    <w:rsid w:val="00032320"/>
    <w:rsid w:val="000440CA"/>
    <w:rsid w:val="00046443"/>
    <w:rsid w:val="00051CFF"/>
    <w:rsid w:val="00056EE5"/>
    <w:rsid w:val="0006081A"/>
    <w:rsid w:val="00072A64"/>
    <w:rsid w:val="0007361C"/>
    <w:rsid w:val="000749F4"/>
    <w:rsid w:val="000769DA"/>
    <w:rsid w:val="00077906"/>
    <w:rsid w:val="00081293"/>
    <w:rsid w:val="000814C2"/>
    <w:rsid w:val="0008181D"/>
    <w:rsid w:val="000877E2"/>
    <w:rsid w:val="00090461"/>
    <w:rsid w:val="00091D12"/>
    <w:rsid w:val="000943BA"/>
    <w:rsid w:val="00094409"/>
    <w:rsid w:val="000A1382"/>
    <w:rsid w:val="000A522E"/>
    <w:rsid w:val="000B13BF"/>
    <w:rsid w:val="000B2545"/>
    <w:rsid w:val="000D1720"/>
    <w:rsid w:val="000D1F06"/>
    <w:rsid w:val="000E041E"/>
    <w:rsid w:val="000E09E9"/>
    <w:rsid w:val="000E2B4F"/>
    <w:rsid w:val="000F0C9B"/>
    <w:rsid w:val="000F547B"/>
    <w:rsid w:val="000F6B0E"/>
    <w:rsid w:val="00106869"/>
    <w:rsid w:val="001113A9"/>
    <w:rsid w:val="00121440"/>
    <w:rsid w:val="001233B8"/>
    <w:rsid w:val="00124584"/>
    <w:rsid w:val="001256F7"/>
    <w:rsid w:val="00125711"/>
    <w:rsid w:val="00125D94"/>
    <w:rsid w:val="00136397"/>
    <w:rsid w:val="00136F47"/>
    <w:rsid w:val="00150B9B"/>
    <w:rsid w:val="00161A2A"/>
    <w:rsid w:val="00166C59"/>
    <w:rsid w:val="0017502E"/>
    <w:rsid w:val="00184D00"/>
    <w:rsid w:val="001869C7"/>
    <w:rsid w:val="00187225"/>
    <w:rsid w:val="00190075"/>
    <w:rsid w:val="001A3C1C"/>
    <w:rsid w:val="001A5ACA"/>
    <w:rsid w:val="001B049B"/>
    <w:rsid w:val="001B32C3"/>
    <w:rsid w:val="001B5924"/>
    <w:rsid w:val="001C3906"/>
    <w:rsid w:val="001D0C4E"/>
    <w:rsid w:val="001D72E4"/>
    <w:rsid w:val="001E1450"/>
    <w:rsid w:val="001E2AEC"/>
    <w:rsid w:val="001E72CE"/>
    <w:rsid w:val="001E7DB5"/>
    <w:rsid w:val="002073A3"/>
    <w:rsid w:val="002122EE"/>
    <w:rsid w:val="0021280A"/>
    <w:rsid w:val="00212BFE"/>
    <w:rsid w:val="00214BEF"/>
    <w:rsid w:val="0022191B"/>
    <w:rsid w:val="00236E09"/>
    <w:rsid w:val="00241D6A"/>
    <w:rsid w:val="00245D02"/>
    <w:rsid w:val="00253E3F"/>
    <w:rsid w:val="002701A2"/>
    <w:rsid w:val="0027344A"/>
    <w:rsid w:val="0027483D"/>
    <w:rsid w:val="0028372B"/>
    <w:rsid w:val="002A5C95"/>
    <w:rsid w:val="002B5080"/>
    <w:rsid w:val="002B512A"/>
    <w:rsid w:val="002B6A8B"/>
    <w:rsid w:val="002B73DD"/>
    <w:rsid w:val="002C15C8"/>
    <w:rsid w:val="002C40CD"/>
    <w:rsid w:val="002C4E89"/>
    <w:rsid w:val="002C6038"/>
    <w:rsid w:val="002E7082"/>
    <w:rsid w:val="002F07B5"/>
    <w:rsid w:val="002F0A07"/>
    <w:rsid w:val="002F133C"/>
    <w:rsid w:val="002F37DA"/>
    <w:rsid w:val="002F755B"/>
    <w:rsid w:val="003059C9"/>
    <w:rsid w:val="00316D83"/>
    <w:rsid w:val="00324527"/>
    <w:rsid w:val="00325E3B"/>
    <w:rsid w:val="0032685F"/>
    <w:rsid w:val="00332DE0"/>
    <w:rsid w:val="003374C2"/>
    <w:rsid w:val="00355C74"/>
    <w:rsid w:val="0036044F"/>
    <w:rsid w:val="003652C2"/>
    <w:rsid w:val="00370980"/>
    <w:rsid w:val="00382F06"/>
    <w:rsid w:val="0038765F"/>
    <w:rsid w:val="0039129C"/>
    <w:rsid w:val="003A72A9"/>
    <w:rsid w:val="003B083C"/>
    <w:rsid w:val="003B0B6D"/>
    <w:rsid w:val="003C1FD5"/>
    <w:rsid w:val="003C62D3"/>
    <w:rsid w:val="003D20F6"/>
    <w:rsid w:val="003D7357"/>
    <w:rsid w:val="003F7836"/>
    <w:rsid w:val="004040A0"/>
    <w:rsid w:val="0041085F"/>
    <w:rsid w:val="00411C91"/>
    <w:rsid w:val="0041411A"/>
    <w:rsid w:val="004159DF"/>
    <w:rsid w:val="00422D4E"/>
    <w:rsid w:val="0043457F"/>
    <w:rsid w:val="00435488"/>
    <w:rsid w:val="00436951"/>
    <w:rsid w:val="00437D64"/>
    <w:rsid w:val="004468A6"/>
    <w:rsid w:val="00454A2A"/>
    <w:rsid w:val="00457A83"/>
    <w:rsid w:val="004662CA"/>
    <w:rsid w:val="00470E06"/>
    <w:rsid w:val="004829D4"/>
    <w:rsid w:val="004A6609"/>
    <w:rsid w:val="004A67EF"/>
    <w:rsid w:val="004E0569"/>
    <w:rsid w:val="004E10BC"/>
    <w:rsid w:val="004F0AF4"/>
    <w:rsid w:val="005145F4"/>
    <w:rsid w:val="00515A38"/>
    <w:rsid w:val="00525C54"/>
    <w:rsid w:val="00526459"/>
    <w:rsid w:val="00530687"/>
    <w:rsid w:val="00540D35"/>
    <w:rsid w:val="0054302A"/>
    <w:rsid w:val="00560F9A"/>
    <w:rsid w:val="005677EB"/>
    <w:rsid w:val="00572E91"/>
    <w:rsid w:val="005747B8"/>
    <w:rsid w:val="00577890"/>
    <w:rsid w:val="0058600D"/>
    <w:rsid w:val="005A1358"/>
    <w:rsid w:val="005B7D1E"/>
    <w:rsid w:val="005C15FD"/>
    <w:rsid w:val="005C1617"/>
    <w:rsid w:val="005D2CE3"/>
    <w:rsid w:val="005D5F4F"/>
    <w:rsid w:val="005D6917"/>
    <w:rsid w:val="005E33A0"/>
    <w:rsid w:val="005F10B5"/>
    <w:rsid w:val="005F7239"/>
    <w:rsid w:val="006021C4"/>
    <w:rsid w:val="0062462A"/>
    <w:rsid w:val="00626538"/>
    <w:rsid w:val="00632942"/>
    <w:rsid w:val="006345F6"/>
    <w:rsid w:val="0064092D"/>
    <w:rsid w:val="00643C6A"/>
    <w:rsid w:val="006452E8"/>
    <w:rsid w:val="00661C3D"/>
    <w:rsid w:val="006624F9"/>
    <w:rsid w:val="00662CF1"/>
    <w:rsid w:val="006750F7"/>
    <w:rsid w:val="006838A3"/>
    <w:rsid w:val="0068450E"/>
    <w:rsid w:val="00684987"/>
    <w:rsid w:val="00691D9C"/>
    <w:rsid w:val="0069290C"/>
    <w:rsid w:val="0069575E"/>
    <w:rsid w:val="00695DD6"/>
    <w:rsid w:val="006A24D9"/>
    <w:rsid w:val="006B1BE2"/>
    <w:rsid w:val="006B3966"/>
    <w:rsid w:val="006B5A98"/>
    <w:rsid w:val="006C09E0"/>
    <w:rsid w:val="006C421E"/>
    <w:rsid w:val="006D038C"/>
    <w:rsid w:val="006D2126"/>
    <w:rsid w:val="006D4CF9"/>
    <w:rsid w:val="006E1140"/>
    <w:rsid w:val="006E2A9E"/>
    <w:rsid w:val="006F366E"/>
    <w:rsid w:val="006F5D31"/>
    <w:rsid w:val="00704974"/>
    <w:rsid w:val="007064D9"/>
    <w:rsid w:val="00707CC4"/>
    <w:rsid w:val="00711709"/>
    <w:rsid w:val="00714BB6"/>
    <w:rsid w:val="007151B3"/>
    <w:rsid w:val="00734B83"/>
    <w:rsid w:val="00742CA7"/>
    <w:rsid w:val="007442D0"/>
    <w:rsid w:val="007457BA"/>
    <w:rsid w:val="00751B34"/>
    <w:rsid w:val="007523C3"/>
    <w:rsid w:val="0075727E"/>
    <w:rsid w:val="00757507"/>
    <w:rsid w:val="00761804"/>
    <w:rsid w:val="007628FE"/>
    <w:rsid w:val="00765608"/>
    <w:rsid w:val="00766C82"/>
    <w:rsid w:val="007711FD"/>
    <w:rsid w:val="00776F54"/>
    <w:rsid w:val="00777C0D"/>
    <w:rsid w:val="00780F7B"/>
    <w:rsid w:val="007872A0"/>
    <w:rsid w:val="007903F5"/>
    <w:rsid w:val="00795205"/>
    <w:rsid w:val="007A316F"/>
    <w:rsid w:val="007A7A19"/>
    <w:rsid w:val="007C5AA0"/>
    <w:rsid w:val="007C61AE"/>
    <w:rsid w:val="007C71B3"/>
    <w:rsid w:val="007D05EA"/>
    <w:rsid w:val="007D75C0"/>
    <w:rsid w:val="007E1787"/>
    <w:rsid w:val="007E6347"/>
    <w:rsid w:val="007E64BB"/>
    <w:rsid w:val="007F4B68"/>
    <w:rsid w:val="00800A5C"/>
    <w:rsid w:val="0080231C"/>
    <w:rsid w:val="00813452"/>
    <w:rsid w:val="00816EC8"/>
    <w:rsid w:val="00820E47"/>
    <w:rsid w:val="00821EA9"/>
    <w:rsid w:val="008269E9"/>
    <w:rsid w:val="0082749C"/>
    <w:rsid w:val="008335A1"/>
    <w:rsid w:val="0083450C"/>
    <w:rsid w:val="0083791D"/>
    <w:rsid w:val="008405D0"/>
    <w:rsid w:val="0085283F"/>
    <w:rsid w:val="00854DD3"/>
    <w:rsid w:val="008650F2"/>
    <w:rsid w:val="008671C1"/>
    <w:rsid w:val="008700F1"/>
    <w:rsid w:val="00874349"/>
    <w:rsid w:val="00880CDE"/>
    <w:rsid w:val="008830CB"/>
    <w:rsid w:val="008A4697"/>
    <w:rsid w:val="008A4C6E"/>
    <w:rsid w:val="008A6A95"/>
    <w:rsid w:val="008B00BA"/>
    <w:rsid w:val="008B2A61"/>
    <w:rsid w:val="008C47EE"/>
    <w:rsid w:val="008D2E26"/>
    <w:rsid w:val="008D5F85"/>
    <w:rsid w:val="008E2843"/>
    <w:rsid w:val="008E622A"/>
    <w:rsid w:val="008F0C5B"/>
    <w:rsid w:val="008F256D"/>
    <w:rsid w:val="008F4B30"/>
    <w:rsid w:val="008F66CD"/>
    <w:rsid w:val="008F7FC8"/>
    <w:rsid w:val="00906AA4"/>
    <w:rsid w:val="00911284"/>
    <w:rsid w:val="00912BB8"/>
    <w:rsid w:val="00925B11"/>
    <w:rsid w:val="00935733"/>
    <w:rsid w:val="009359C5"/>
    <w:rsid w:val="009359CE"/>
    <w:rsid w:val="00940CD6"/>
    <w:rsid w:val="0094264F"/>
    <w:rsid w:val="009469C4"/>
    <w:rsid w:val="00954027"/>
    <w:rsid w:val="0095731D"/>
    <w:rsid w:val="009622C1"/>
    <w:rsid w:val="00970787"/>
    <w:rsid w:val="00971257"/>
    <w:rsid w:val="0097227B"/>
    <w:rsid w:val="00980D37"/>
    <w:rsid w:val="00997778"/>
    <w:rsid w:val="009A055B"/>
    <w:rsid w:val="009A1447"/>
    <w:rsid w:val="009C3C67"/>
    <w:rsid w:val="009D079C"/>
    <w:rsid w:val="009D13D8"/>
    <w:rsid w:val="009D31A7"/>
    <w:rsid w:val="009D47F0"/>
    <w:rsid w:val="009E2A15"/>
    <w:rsid w:val="009E6918"/>
    <w:rsid w:val="009F087F"/>
    <w:rsid w:val="00A027A3"/>
    <w:rsid w:val="00A0512C"/>
    <w:rsid w:val="00A24872"/>
    <w:rsid w:val="00A26299"/>
    <w:rsid w:val="00A3674D"/>
    <w:rsid w:val="00A41126"/>
    <w:rsid w:val="00A426DE"/>
    <w:rsid w:val="00A5028A"/>
    <w:rsid w:val="00A64080"/>
    <w:rsid w:val="00A64CD5"/>
    <w:rsid w:val="00A65029"/>
    <w:rsid w:val="00A7365F"/>
    <w:rsid w:val="00A73A35"/>
    <w:rsid w:val="00A7446C"/>
    <w:rsid w:val="00A84F56"/>
    <w:rsid w:val="00A94145"/>
    <w:rsid w:val="00A970C5"/>
    <w:rsid w:val="00AA247B"/>
    <w:rsid w:val="00AB024D"/>
    <w:rsid w:val="00AB5F98"/>
    <w:rsid w:val="00AB704C"/>
    <w:rsid w:val="00AC1D63"/>
    <w:rsid w:val="00AC51B7"/>
    <w:rsid w:val="00AC7B88"/>
    <w:rsid w:val="00AD4958"/>
    <w:rsid w:val="00AD7ABE"/>
    <w:rsid w:val="00AE1D79"/>
    <w:rsid w:val="00AF4729"/>
    <w:rsid w:val="00AF5C03"/>
    <w:rsid w:val="00AF6E4C"/>
    <w:rsid w:val="00B04D97"/>
    <w:rsid w:val="00B05BD2"/>
    <w:rsid w:val="00B12683"/>
    <w:rsid w:val="00B1764B"/>
    <w:rsid w:val="00B209C5"/>
    <w:rsid w:val="00B241D3"/>
    <w:rsid w:val="00B274A8"/>
    <w:rsid w:val="00B3045E"/>
    <w:rsid w:val="00B3590A"/>
    <w:rsid w:val="00B360C7"/>
    <w:rsid w:val="00B41BAD"/>
    <w:rsid w:val="00B45302"/>
    <w:rsid w:val="00B572F7"/>
    <w:rsid w:val="00B5770C"/>
    <w:rsid w:val="00B61685"/>
    <w:rsid w:val="00B623BC"/>
    <w:rsid w:val="00B728B9"/>
    <w:rsid w:val="00B74260"/>
    <w:rsid w:val="00B8497E"/>
    <w:rsid w:val="00B87991"/>
    <w:rsid w:val="00B92926"/>
    <w:rsid w:val="00B967EC"/>
    <w:rsid w:val="00BA0872"/>
    <w:rsid w:val="00BA3FD3"/>
    <w:rsid w:val="00BA4550"/>
    <w:rsid w:val="00BB4808"/>
    <w:rsid w:val="00BE3B4D"/>
    <w:rsid w:val="00BF2549"/>
    <w:rsid w:val="00C00B04"/>
    <w:rsid w:val="00C115EF"/>
    <w:rsid w:val="00C16BD9"/>
    <w:rsid w:val="00C16F81"/>
    <w:rsid w:val="00C17EB7"/>
    <w:rsid w:val="00C20946"/>
    <w:rsid w:val="00C21E70"/>
    <w:rsid w:val="00C2229B"/>
    <w:rsid w:val="00C35C86"/>
    <w:rsid w:val="00C417D9"/>
    <w:rsid w:val="00C4201A"/>
    <w:rsid w:val="00C5174B"/>
    <w:rsid w:val="00C571E8"/>
    <w:rsid w:val="00C61F8B"/>
    <w:rsid w:val="00C719AC"/>
    <w:rsid w:val="00C73F22"/>
    <w:rsid w:val="00C825DC"/>
    <w:rsid w:val="00C86581"/>
    <w:rsid w:val="00C92F17"/>
    <w:rsid w:val="00C945EB"/>
    <w:rsid w:val="00CA7F5A"/>
    <w:rsid w:val="00CB25D4"/>
    <w:rsid w:val="00CD663E"/>
    <w:rsid w:val="00CE0138"/>
    <w:rsid w:val="00CE2923"/>
    <w:rsid w:val="00CE3AB0"/>
    <w:rsid w:val="00CE3B9B"/>
    <w:rsid w:val="00CE5231"/>
    <w:rsid w:val="00CE7A26"/>
    <w:rsid w:val="00CF07E3"/>
    <w:rsid w:val="00CF356E"/>
    <w:rsid w:val="00D064E5"/>
    <w:rsid w:val="00D22B51"/>
    <w:rsid w:val="00D36702"/>
    <w:rsid w:val="00D41ED0"/>
    <w:rsid w:val="00D465EB"/>
    <w:rsid w:val="00D51A43"/>
    <w:rsid w:val="00D6355D"/>
    <w:rsid w:val="00D64380"/>
    <w:rsid w:val="00D64A15"/>
    <w:rsid w:val="00D66566"/>
    <w:rsid w:val="00D67961"/>
    <w:rsid w:val="00D70D8E"/>
    <w:rsid w:val="00D73377"/>
    <w:rsid w:val="00D75D21"/>
    <w:rsid w:val="00D8219F"/>
    <w:rsid w:val="00D8559A"/>
    <w:rsid w:val="00D85A69"/>
    <w:rsid w:val="00DA3280"/>
    <w:rsid w:val="00DB01EC"/>
    <w:rsid w:val="00DC1C7F"/>
    <w:rsid w:val="00DC39EA"/>
    <w:rsid w:val="00DC6012"/>
    <w:rsid w:val="00DD5F2F"/>
    <w:rsid w:val="00DE06B6"/>
    <w:rsid w:val="00DF08C6"/>
    <w:rsid w:val="00DF6D2F"/>
    <w:rsid w:val="00E117C5"/>
    <w:rsid w:val="00E13BB5"/>
    <w:rsid w:val="00E25FD2"/>
    <w:rsid w:val="00E30B45"/>
    <w:rsid w:val="00E30F49"/>
    <w:rsid w:val="00E31777"/>
    <w:rsid w:val="00E37CDB"/>
    <w:rsid w:val="00E37E9C"/>
    <w:rsid w:val="00E479E9"/>
    <w:rsid w:val="00E53077"/>
    <w:rsid w:val="00E53870"/>
    <w:rsid w:val="00E658E8"/>
    <w:rsid w:val="00E71E32"/>
    <w:rsid w:val="00E72EAB"/>
    <w:rsid w:val="00E865E1"/>
    <w:rsid w:val="00E86CF1"/>
    <w:rsid w:val="00E87A32"/>
    <w:rsid w:val="00E9145F"/>
    <w:rsid w:val="00E95DEB"/>
    <w:rsid w:val="00E9713B"/>
    <w:rsid w:val="00EA1DF5"/>
    <w:rsid w:val="00EA79EB"/>
    <w:rsid w:val="00EB7082"/>
    <w:rsid w:val="00EC243F"/>
    <w:rsid w:val="00EC2A38"/>
    <w:rsid w:val="00ED4054"/>
    <w:rsid w:val="00ED7B24"/>
    <w:rsid w:val="00ED7E5B"/>
    <w:rsid w:val="00EE1CFF"/>
    <w:rsid w:val="00EE596C"/>
    <w:rsid w:val="00EE6F0F"/>
    <w:rsid w:val="00EF037F"/>
    <w:rsid w:val="00EF1D7B"/>
    <w:rsid w:val="00F00A62"/>
    <w:rsid w:val="00F00CE0"/>
    <w:rsid w:val="00F0115C"/>
    <w:rsid w:val="00F0550D"/>
    <w:rsid w:val="00F207B3"/>
    <w:rsid w:val="00F249EF"/>
    <w:rsid w:val="00F35399"/>
    <w:rsid w:val="00F3619D"/>
    <w:rsid w:val="00F43C0A"/>
    <w:rsid w:val="00F44CE7"/>
    <w:rsid w:val="00F55C45"/>
    <w:rsid w:val="00F6016A"/>
    <w:rsid w:val="00F76F46"/>
    <w:rsid w:val="00F81084"/>
    <w:rsid w:val="00F81E79"/>
    <w:rsid w:val="00F825A0"/>
    <w:rsid w:val="00F85266"/>
    <w:rsid w:val="00F85597"/>
    <w:rsid w:val="00F92F15"/>
    <w:rsid w:val="00F93CCB"/>
    <w:rsid w:val="00F9766A"/>
    <w:rsid w:val="00FA06F4"/>
    <w:rsid w:val="00FA3DE0"/>
    <w:rsid w:val="00FA52BA"/>
    <w:rsid w:val="00FB64F4"/>
    <w:rsid w:val="00FB68C3"/>
    <w:rsid w:val="00FB6C05"/>
    <w:rsid w:val="00FC2950"/>
    <w:rsid w:val="00FC56BE"/>
    <w:rsid w:val="00FD7B4A"/>
    <w:rsid w:val="00FE1485"/>
    <w:rsid w:val="00FE2062"/>
    <w:rsid w:val="00FE261D"/>
    <w:rsid w:val="00FE407E"/>
    <w:rsid w:val="00FE5F10"/>
    <w:rsid w:val="00FE6FB9"/>
    <w:rsid w:val="02FB6061"/>
    <w:rsid w:val="03EE0CD5"/>
    <w:rsid w:val="04BBD02A"/>
    <w:rsid w:val="0589DD36"/>
    <w:rsid w:val="0A549785"/>
    <w:rsid w:val="173B1B34"/>
    <w:rsid w:val="1A9E11C5"/>
    <w:rsid w:val="1EFD2865"/>
    <w:rsid w:val="1F1B51C4"/>
    <w:rsid w:val="20927EB2"/>
    <w:rsid w:val="2677DA7A"/>
    <w:rsid w:val="29C97367"/>
    <w:rsid w:val="2A5DB7C6"/>
    <w:rsid w:val="2C6617C5"/>
    <w:rsid w:val="2ECF3556"/>
    <w:rsid w:val="30D007D4"/>
    <w:rsid w:val="3471E252"/>
    <w:rsid w:val="3CC74EB6"/>
    <w:rsid w:val="3D44F0EB"/>
    <w:rsid w:val="3FC8DF2B"/>
    <w:rsid w:val="403ED833"/>
    <w:rsid w:val="523F9FC8"/>
    <w:rsid w:val="53A181C0"/>
    <w:rsid w:val="54632E21"/>
    <w:rsid w:val="5550BF28"/>
    <w:rsid w:val="55A56083"/>
    <w:rsid w:val="5619E279"/>
    <w:rsid w:val="58885FEA"/>
    <w:rsid w:val="5E0BCC01"/>
    <w:rsid w:val="61ED9980"/>
    <w:rsid w:val="66B51DBC"/>
    <w:rsid w:val="670AA0D9"/>
    <w:rsid w:val="67CFFDC2"/>
    <w:rsid w:val="69E75B8B"/>
    <w:rsid w:val="6FEB95DD"/>
    <w:rsid w:val="7071F9AB"/>
    <w:rsid w:val="7DEA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53A2D3"/>
  <w15:docId w15:val="{12D966F1-C6A8-4B55-8AB9-CD7BED50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011650"/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C4E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C4E8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814C2"/>
    <w:rPr>
      <w:rFonts w:ascii="Tahoma" w:hAnsi="Tahoma" w:cs="Tahoma"/>
      <w:sz w:val="16"/>
      <w:szCs w:val="16"/>
    </w:rPr>
  </w:style>
  <w:style w:type="paragraph" w:styleId="Level1" w:customStyle="1">
    <w:name w:val="Level 1"/>
    <w:rsid w:val="00CE3B9B"/>
    <w:pPr>
      <w:autoSpaceDE w:val="0"/>
      <w:autoSpaceDN w:val="0"/>
      <w:adjustRightInd w:val="0"/>
      <w:ind w:left="720"/>
    </w:pPr>
    <w:rPr>
      <w:sz w:val="24"/>
      <w:szCs w:val="24"/>
    </w:rPr>
  </w:style>
  <w:style w:type="character" w:styleId="Hyperlink">
    <w:name w:val="Hyperlink"/>
    <w:rsid w:val="00411C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11650"/>
    <w:pPr>
      <w:ind w:left="720"/>
      <w:contextualSpacing/>
    </w:pPr>
    <w:rPr>
      <w:rFonts w:ascii="Calibri" w:hAnsi="Calibri"/>
      <w:sz w:val="22"/>
      <w:szCs w:val="22"/>
    </w:rPr>
  </w:style>
  <w:style w:type="paragraph" w:styleId="level10" w:customStyle="1">
    <w:name w:val="_level1"/>
    <w:basedOn w:val="Normal"/>
    <w:uiPriority w:val="99"/>
    <w:rsid w:val="004159DF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right" w:pos="9000"/>
      </w:tabs>
      <w:autoSpaceDE w:val="0"/>
      <w:autoSpaceDN w:val="0"/>
      <w:adjustRightInd w:val="0"/>
      <w:ind w:left="720" w:hanging="360"/>
    </w:pPr>
  </w:style>
  <w:style w:type="character" w:styleId="Hypertext" w:customStyle="1">
    <w:name w:val="Hypertext"/>
    <w:uiPriority w:val="99"/>
    <w:rsid w:val="004159DF"/>
    <w:rPr>
      <w:color w:val="0000FF"/>
      <w:u w:val="single"/>
    </w:rPr>
  </w:style>
  <w:style w:type="character" w:styleId="HeaderChar" w:customStyle="1">
    <w:name w:val="Header Char"/>
    <w:link w:val="Header"/>
    <w:uiPriority w:val="99"/>
    <w:rsid w:val="004159DF"/>
    <w:rPr>
      <w:sz w:val="24"/>
      <w:szCs w:val="24"/>
    </w:rPr>
  </w:style>
  <w:style w:type="character" w:styleId="PageNumber">
    <w:name w:val="page number"/>
    <w:basedOn w:val="DefaultParagraphFont"/>
    <w:rsid w:val="00525C54"/>
  </w:style>
  <w:style w:type="table" w:styleId="TableGrid">
    <w:name w:val="Table Grid"/>
    <w:basedOn w:val="TableNormal"/>
    <w:uiPriority w:val="59"/>
    <w:rsid w:val="00525C5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ubtitle">
    <w:name w:val="Subtitle"/>
    <w:basedOn w:val="Normal"/>
    <w:link w:val="SubtitleChar"/>
    <w:qFormat/>
    <w:rsid w:val="00011650"/>
    <w:pPr>
      <w:jc w:val="center"/>
    </w:pPr>
    <w:rPr>
      <w:b/>
      <w:u w:val="single"/>
    </w:rPr>
  </w:style>
  <w:style w:type="character" w:styleId="SubtitleChar" w:customStyle="1">
    <w:name w:val="Subtitle Char"/>
    <w:link w:val="Subtitle"/>
    <w:rsid w:val="00011650"/>
    <w:rPr>
      <w:b/>
      <w:sz w:val="24"/>
      <w:szCs w:val="24"/>
      <w:u w:val="single"/>
    </w:rPr>
  </w:style>
  <w:style w:type="paragraph" w:styleId="Numbered" w:customStyle="1">
    <w:name w:val="Numbered"/>
    <w:aliases w:val="Times New Roman"/>
    <w:basedOn w:val="Normal"/>
    <w:rsid w:val="00525C54"/>
  </w:style>
  <w:style w:type="paragraph" w:styleId="FootnoteText">
    <w:name w:val="footnote text"/>
    <w:basedOn w:val="Normal"/>
    <w:link w:val="FootnoteTextChar"/>
    <w:unhideWhenUsed/>
    <w:rsid w:val="00525C54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rsid w:val="00525C54"/>
  </w:style>
  <w:style w:type="paragraph" w:styleId="BodyText">
    <w:name w:val="Body Text"/>
    <w:link w:val="BodyTextChar"/>
    <w:unhideWhenUsed/>
    <w:rsid w:val="00525C54"/>
    <w:pPr>
      <w:spacing w:after="360"/>
    </w:pPr>
    <w:rPr>
      <w:sz w:val="24"/>
    </w:rPr>
  </w:style>
  <w:style w:type="character" w:styleId="BodyTextChar" w:customStyle="1">
    <w:name w:val="Body Text Char"/>
    <w:link w:val="BodyText"/>
    <w:rsid w:val="00525C54"/>
    <w:rPr>
      <w:sz w:val="24"/>
      <w:lang w:val="en-US" w:eastAsia="en-US" w:bidi="ar-SA"/>
    </w:rPr>
  </w:style>
  <w:style w:type="paragraph" w:styleId="Default" w:customStyle="1">
    <w:name w:val="Default"/>
    <w:rsid w:val="00525C54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otnoteReference">
    <w:name w:val="footnote reference"/>
    <w:unhideWhenUsed/>
    <w:rsid w:val="00525C54"/>
    <w:rPr>
      <w:vertAlign w:val="superscript"/>
    </w:rPr>
  </w:style>
  <w:style w:type="character" w:styleId="bannersubsubtitle1" w:customStyle="1">
    <w:name w:val="bannersubsubtitle1"/>
    <w:rsid w:val="00525C54"/>
    <w:rPr>
      <w:rFonts w:hint="default" w:ascii="Times New Roman" w:hAnsi="Times New Roman" w:cs="Times New Roman"/>
      <w:b w:val="0"/>
      <w:bCs w:val="0"/>
      <w:i/>
      <w:iCs/>
      <w:color w:val="FFFFFF"/>
      <w:sz w:val="27"/>
      <w:szCs w:val="27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25C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HTMLPreformattedChar" w:customStyle="1">
    <w:name w:val="HTML Preformatted Char"/>
    <w:link w:val="HTMLPreformatted"/>
    <w:uiPriority w:val="99"/>
    <w:rsid w:val="00525C54"/>
    <w:rPr>
      <w:rFonts w:ascii="Courier New" w:hAnsi="Courier New"/>
    </w:rPr>
  </w:style>
  <w:style w:type="character" w:styleId="CommentReference">
    <w:name w:val="annotation reference"/>
    <w:rsid w:val="00525C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5C5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525C54"/>
  </w:style>
  <w:style w:type="paragraph" w:styleId="CommentSubject">
    <w:name w:val="annotation subject"/>
    <w:basedOn w:val="CommentText"/>
    <w:next w:val="CommentText"/>
    <w:link w:val="CommentSubjectChar"/>
    <w:rsid w:val="00525C54"/>
    <w:rPr>
      <w:b/>
      <w:bCs/>
    </w:rPr>
  </w:style>
  <w:style w:type="character" w:styleId="CommentSubjectChar" w:customStyle="1">
    <w:name w:val="Comment Subject Char"/>
    <w:link w:val="CommentSubject"/>
    <w:rsid w:val="00525C54"/>
    <w:rPr>
      <w:b/>
      <w:bCs/>
    </w:rPr>
  </w:style>
  <w:style w:type="paragraph" w:styleId="NoSpacing">
    <w:name w:val="No Spacing"/>
    <w:uiPriority w:val="1"/>
    <w:qFormat/>
    <w:rsid w:val="00011650"/>
    <w:pPr>
      <w:jc w:val="both"/>
    </w:pPr>
    <w:rPr>
      <w:rFonts w:ascii="Arial" w:hAnsi="Arial" w:eastAsia="Calibri"/>
      <w:spacing w:val="-9"/>
      <w:w w:val="105"/>
      <w:sz w:val="24"/>
      <w:szCs w:val="22"/>
    </w:rPr>
  </w:style>
  <w:style w:type="character" w:styleId="Emphasis">
    <w:name w:val="Emphasis"/>
    <w:qFormat/>
    <w:rsid w:val="00011650"/>
    <w:rPr>
      <w:b/>
      <w:bCs/>
      <w:i w:val="0"/>
      <w:iCs w:val="0"/>
    </w:rPr>
  </w:style>
  <w:style w:type="character" w:styleId="FooterChar" w:customStyle="1">
    <w:name w:val="Footer Char"/>
    <w:link w:val="Footer"/>
    <w:uiPriority w:val="99"/>
    <w:locked/>
    <w:rsid w:val="009D079C"/>
    <w:rPr>
      <w:sz w:val="24"/>
      <w:szCs w:val="24"/>
    </w:rPr>
  </w:style>
  <w:style w:type="paragraph" w:styleId="DouglasNormal" w:customStyle="1">
    <w:name w:val="Douglas Normal"/>
    <w:basedOn w:val="Normal"/>
    <w:link w:val="DouglasNormalChar"/>
    <w:rsid w:val="009D079C"/>
  </w:style>
  <w:style w:type="character" w:styleId="DouglasNormalChar" w:customStyle="1">
    <w:name w:val="Douglas Normal Char"/>
    <w:link w:val="DouglasNormal"/>
    <w:locked/>
    <w:rsid w:val="009D079C"/>
    <w:rPr>
      <w:sz w:val="24"/>
      <w:szCs w:val="24"/>
    </w:rPr>
  </w:style>
  <w:style w:type="paragraph" w:styleId="Letterjead" w:customStyle="1">
    <w:name w:val="Letterjead"/>
    <w:basedOn w:val="Normal"/>
    <w:link w:val="LetterjeadChar"/>
    <w:qFormat/>
    <w:rsid w:val="003059C9"/>
    <w:pPr>
      <w:widowControl w:val="0"/>
      <w:autoSpaceDE w:val="0"/>
      <w:autoSpaceDN w:val="0"/>
      <w:spacing w:line="271" w:lineRule="exact"/>
      <w:ind w:left="1865" w:right="1771"/>
      <w:jc w:val="center"/>
    </w:pPr>
    <w:rPr>
      <w:rFonts w:ascii="Arial" w:hAnsi="Arial" w:eastAsia="Arial" w:cs="Arial"/>
      <w:b/>
      <w:color w:val="041C5C"/>
      <w:szCs w:val="22"/>
      <w:lang w:bidi="en-US"/>
    </w:rPr>
  </w:style>
  <w:style w:type="character" w:styleId="LetterjeadChar" w:customStyle="1">
    <w:name w:val="Letterjead Char"/>
    <w:basedOn w:val="DefaultParagraphFont"/>
    <w:link w:val="Letterjead"/>
    <w:rsid w:val="003059C9"/>
    <w:rPr>
      <w:rFonts w:ascii="Arial" w:hAnsi="Arial" w:eastAsia="Arial" w:cs="Arial"/>
      <w:b/>
      <w:color w:val="041C5C"/>
      <w:sz w:val="24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omments" Target="/word/comments.xml" Id="Rebfd24549754423d" /><Relationship Type="http://schemas.microsoft.com/office/2011/relationships/people" Target="/word/people.xml" Id="Rd3d790be643741d3" /><Relationship Type="http://schemas.microsoft.com/office/2011/relationships/commentsExtended" Target="/word/commentsExtended.xml" Id="R07c1a1081ede4bcc" /><Relationship Type="http://schemas.microsoft.com/office/2016/09/relationships/commentsIds" Target="/word/commentsIds.xml" Id="R255bd1d3c84444cd" /><Relationship Type="http://schemas.microsoft.com/office/2018/08/relationships/commentsExtensible" Target="/word/commentsExtensible.xml" Id="R1a3795591797497c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C824D-7136-46E8-89E4-CE9C617A372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washingd</dc:creator>
  <lastModifiedBy>Castiano, Melissa</lastModifiedBy>
  <revision>9</revision>
  <lastPrinted>2019-09-04T18:10:00.0000000Z</lastPrinted>
  <dcterms:created xsi:type="dcterms:W3CDTF">2021-10-08T15:12:00.0000000Z</dcterms:created>
  <dcterms:modified xsi:type="dcterms:W3CDTF">2021-10-13T21:03:15.3972931Z</dcterms:modified>
</coreProperties>
</file>